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9F" w:rsidRDefault="005B079F" w:rsidP="003A34B7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</w:p>
    <w:p w:rsidR="00003EA7" w:rsidRPr="0036707E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lang w:val="kk-KZ"/>
        </w:rPr>
      </w:pPr>
      <w:r w:rsidRPr="0036707E">
        <w:rPr>
          <w:rFonts w:ascii="Times New Roman" w:hAnsi="Times New Roman" w:cs="Times New Roman"/>
          <w:b/>
          <w:color w:val="000000" w:themeColor="text1"/>
          <w:lang w:val="kk-KZ"/>
        </w:rPr>
        <w:t xml:space="preserve">Объявление </w:t>
      </w:r>
    </w:p>
    <w:p w:rsidR="00FA088F" w:rsidRPr="005717B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36707E">
        <w:rPr>
          <w:rFonts w:ascii="Times New Roman" w:hAnsi="Times New Roman" w:cs="Times New Roman"/>
          <w:b/>
          <w:color w:val="000000" w:themeColor="text1"/>
          <w:lang w:val="kk-KZ"/>
        </w:rPr>
        <w:t xml:space="preserve">о проведении </w:t>
      </w:r>
      <w:r w:rsidRPr="005717BB">
        <w:rPr>
          <w:rFonts w:ascii="Times New Roman" w:hAnsi="Times New Roman" w:cs="Times New Roman"/>
          <w:b/>
          <w:color w:val="000000" w:themeColor="text1"/>
          <w:lang w:val="kk-KZ"/>
        </w:rPr>
        <w:t>закупа</w:t>
      </w:r>
      <w:r w:rsidR="001125BB" w:rsidRPr="005717B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717BB" w:rsidRPr="005717BB">
        <w:rPr>
          <w:rFonts w:ascii="Times New Roman" w:hAnsi="Times New Roman" w:cs="Times New Roman"/>
          <w:b/>
          <w:color w:val="000000" w:themeColor="text1"/>
        </w:rPr>
        <w:t>медицинских изделий</w:t>
      </w:r>
    </w:p>
    <w:p w:rsidR="00FA088F" w:rsidRPr="0099287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717BB">
        <w:rPr>
          <w:rFonts w:ascii="Times New Roman" w:hAnsi="Times New Roman" w:cs="Times New Roman"/>
          <w:color w:val="000000" w:themeColor="text1"/>
        </w:rPr>
        <w:t xml:space="preserve">Коммунальное </w:t>
      </w:r>
      <w:r w:rsidR="00754FCA" w:rsidRPr="005717BB">
        <w:rPr>
          <w:rFonts w:ascii="Times New Roman" w:hAnsi="Times New Roman" w:cs="Times New Roman"/>
          <w:color w:val="000000" w:themeColor="text1"/>
        </w:rPr>
        <w:t>г</w:t>
      </w:r>
      <w:r w:rsidRPr="005717BB">
        <w:rPr>
          <w:rFonts w:ascii="Times New Roman" w:hAnsi="Times New Roman" w:cs="Times New Roman"/>
          <w:color w:val="000000" w:themeColor="text1"/>
        </w:rPr>
        <w:t>осударственное предприятие на праве хозяйственного ведения «</w:t>
      </w:r>
      <w:r w:rsidR="00430E71" w:rsidRPr="005717BB">
        <w:rPr>
          <w:rFonts w:ascii="Times New Roman" w:hAnsi="Times New Roman" w:cs="Times New Roman"/>
          <w:color w:val="000000" w:themeColor="text1"/>
        </w:rPr>
        <w:t>Многопрофильная областная больница</w:t>
      </w:r>
      <w:r w:rsidR="00003EA7" w:rsidRPr="005717BB">
        <w:rPr>
          <w:rFonts w:ascii="Times New Roman" w:hAnsi="Times New Roman" w:cs="Times New Roman"/>
          <w:color w:val="000000" w:themeColor="text1"/>
        </w:rPr>
        <w:t>» КГУ</w:t>
      </w:r>
      <w:r w:rsidR="00754FCA" w:rsidRPr="005717BB">
        <w:rPr>
          <w:rFonts w:ascii="Times New Roman" w:hAnsi="Times New Roman" w:cs="Times New Roman"/>
          <w:color w:val="000000" w:themeColor="text1"/>
        </w:rPr>
        <w:t xml:space="preserve"> «Управление здравоохранения акимата</w:t>
      </w:r>
      <w:r w:rsidR="004E7217" w:rsidRPr="005717BB">
        <w:rPr>
          <w:rFonts w:ascii="Times New Roman" w:hAnsi="Times New Roman" w:cs="Times New Roman"/>
          <w:color w:val="000000" w:themeColor="text1"/>
        </w:rPr>
        <w:t xml:space="preserve"> Северо-</w:t>
      </w:r>
      <w:r w:rsidR="00003EA7" w:rsidRPr="005717BB">
        <w:rPr>
          <w:rFonts w:ascii="Times New Roman" w:hAnsi="Times New Roman" w:cs="Times New Roman"/>
          <w:color w:val="000000" w:themeColor="text1"/>
        </w:rPr>
        <w:t>Казахстанской области</w:t>
      </w:r>
      <w:r w:rsidR="004E7217" w:rsidRPr="005717BB">
        <w:rPr>
          <w:rFonts w:ascii="Times New Roman" w:hAnsi="Times New Roman" w:cs="Times New Roman"/>
          <w:color w:val="000000" w:themeColor="text1"/>
        </w:rPr>
        <w:t>»</w:t>
      </w:r>
      <w:r w:rsidR="00EF4E9F" w:rsidRPr="005717BB">
        <w:rPr>
          <w:rFonts w:ascii="Times New Roman" w:hAnsi="Times New Roman" w:cs="Times New Roman"/>
          <w:color w:val="000000" w:themeColor="text1"/>
        </w:rPr>
        <w:t xml:space="preserve">, </w:t>
      </w:r>
      <w:r w:rsidR="008C21E3" w:rsidRPr="005717BB">
        <w:rPr>
          <w:rFonts w:ascii="Times New Roman" w:hAnsi="Times New Roman" w:cs="Times New Roman"/>
          <w:color w:val="000000" w:themeColor="text1"/>
        </w:rPr>
        <w:t>расположенное</w:t>
      </w:r>
      <w:r w:rsidR="00EF4E9F" w:rsidRPr="005717BB">
        <w:rPr>
          <w:rFonts w:ascii="Times New Roman" w:hAnsi="Times New Roman" w:cs="Times New Roman"/>
          <w:color w:val="000000" w:themeColor="text1"/>
        </w:rPr>
        <w:t xml:space="preserve"> по адресу </w:t>
      </w:r>
      <w:r w:rsidR="008C21E3" w:rsidRPr="005717BB">
        <w:rPr>
          <w:rFonts w:ascii="Times New Roman" w:hAnsi="Times New Roman" w:cs="Times New Roman"/>
          <w:color w:val="000000" w:themeColor="text1"/>
        </w:rPr>
        <w:t xml:space="preserve">Северо-Казахстанская область, г. Петропавловск, ул. Брусиловского,20, </w:t>
      </w:r>
      <w:r w:rsidRPr="005717BB">
        <w:rPr>
          <w:rFonts w:ascii="Times New Roman" w:hAnsi="Times New Roman" w:cs="Times New Roman"/>
          <w:color w:val="000000" w:themeColor="text1"/>
        </w:rPr>
        <w:t xml:space="preserve">объявляет закуп способом запроса ценовых предложений </w:t>
      </w:r>
      <w:r w:rsidR="000003D3" w:rsidRPr="005717BB">
        <w:rPr>
          <w:rFonts w:ascii="Times New Roman" w:hAnsi="Times New Roman" w:cs="Times New Roman"/>
          <w:color w:val="000000" w:themeColor="text1"/>
        </w:rPr>
        <w:t>по</w:t>
      </w:r>
      <w:r w:rsidR="005B31DF" w:rsidRPr="005717BB">
        <w:rPr>
          <w:rFonts w:ascii="Times New Roman" w:hAnsi="Times New Roman" w:cs="Times New Roman"/>
          <w:color w:val="000000" w:themeColor="text1"/>
        </w:rPr>
        <w:t xml:space="preserve"> </w:t>
      </w:r>
      <w:r w:rsidR="00B1529B" w:rsidRPr="005717BB">
        <w:rPr>
          <w:rFonts w:ascii="Times New Roman" w:hAnsi="Times New Roman" w:cs="Times New Roman"/>
        </w:rPr>
        <w:t>п</w:t>
      </w:r>
      <w:r w:rsidR="000025C6" w:rsidRPr="005717BB">
        <w:rPr>
          <w:rFonts w:ascii="Times New Roman" w:hAnsi="Times New Roman" w:cs="Times New Roman"/>
        </w:rPr>
        <w:t>ри</w:t>
      </w:r>
      <w:r w:rsidR="00F26BD7" w:rsidRPr="005717BB">
        <w:rPr>
          <w:rFonts w:ascii="Times New Roman" w:hAnsi="Times New Roman" w:cs="Times New Roman"/>
        </w:rPr>
        <w:t xml:space="preserve">обретению </w:t>
      </w:r>
      <w:r w:rsidR="00F25259" w:rsidRPr="005717BB">
        <w:rPr>
          <w:rFonts w:ascii="Times New Roman" w:hAnsi="Times New Roman" w:cs="Times New Roman"/>
        </w:rPr>
        <w:t>медицинских изделий</w:t>
      </w:r>
      <w:r w:rsidR="009D47BF" w:rsidRPr="005717BB">
        <w:rPr>
          <w:rFonts w:ascii="Times New Roman" w:hAnsi="Times New Roman" w:cs="Times New Roman"/>
        </w:rPr>
        <w:t>.</w:t>
      </w:r>
    </w:p>
    <w:p w:rsidR="00380194" w:rsidRPr="0036707E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6707E">
        <w:rPr>
          <w:rFonts w:ascii="Times New Roman" w:hAnsi="Times New Roman" w:cs="Times New Roman"/>
          <w:b/>
          <w:color w:val="000000" w:themeColor="text1"/>
        </w:rPr>
        <w:t xml:space="preserve">Полный перечень закупаемых </w:t>
      </w:r>
      <w:r w:rsidR="00E34EA3" w:rsidRPr="0036707E">
        <w:rPr>
          <w:rFonts w:ascii="Times New Roman" w:hAnsi="Times New Roman" w:cs="Times New Roman"/>
          <w:b/>
          <w:color w:val="000000" w:themeColor="text1"/>
        </w:rPr>
        <w:t>товаров</w:t>
      </w:r>
      <w:r w:rsidRPr="0036707E">
        <w:rPr>
          <w:rFonts w:ascii="Times New Roman" w:hAnsi="Times New Roman" w:cs="Times New Roman"/>
          <w:b/>
          <w:color w:val="000000" w:themeColor="text1"/>
        </w:rPr>
        <w:t>, выделенная сумма, т</w:t>
      </w:r>
      <w:r w:rsidR="00CD18A1" w:rsidRPr="0036707E">
        <w:rPr>
          <w:rFonts w:ascii="Times New Roman" w:hAnsi="Times New Roman" w:cs="Times New Roman"/>
          <w:b/>
          <w:color w:val="000000" w:themeColor="text1"/>
        </w:rPr>
        <w:t>ребуемый срок</w:t>
      </w:r>
      <w:r w:rsidR="004E7217" w:rsidRPr="0036707E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Pr="0036707E">
        <w:rPr>
          <w:rFonts w:ascii="Times New Roman" w:hAnsi="Times New Roman" w:cs="Times New Roman"/>
          <w:b/>
          <w:color w:val="000000" w:themeColor="text1"/>
        </w:rPr>
        <w:t>условия</w:t>
      </w:r>
      <w:r w:rsidR="004E7217" w:rsidRPr="0036707E">
        <w:rPr>
          <w:rFonts w:ascii="Times New Roman" w:hAnsi="Times New Roman" w:cs="Times New Roman"/>
          <w:b/>
          <w:color w:val="000000" w:themeColor="text1"/>
        </w:rPr>
        <w:t xml:space="preserve"> и </w:t>
      </w:r>
      <w:r w:rsidR="009D47BF" w:rsidRPr="0036707E">
        <w:rPr>
          <w:rFonts w:ascii="Times New Roman" w:hAnsi="Times New Roman" w:cs="Times New Roman"/>
          <w:b/>
          <w:color w:val="000000" w:themeColor="text1"/>
        </w:rPr>
        <w:t>место поставки</w:t>
      </w:r>
    </w:p>
    <w:tbl>
      <w:tblPr>
        <w:tblW w:w="1502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850"/>
        <w:gridCol w:w="851"/>
        <w:gridCol w:w="1276"/>
        <w:gridCol w:w="1417"/>
        <w:gridCol w:w="2268"/>
        <w:gridCol w:w="3686"/>
      </w:tblGrid>
      <w:tr w:rsidR="00380194" w:rsidRPr="0036707E" w:rsidTr="00027B4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 xml:space="preserve">  № 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 xml:space="preserve">Ед </w:t>
            </w: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Цена, тенге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Сумма, тенге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Срок поставки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6707E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</w:tr>
      <w:tr w:rsidR="00DA51CF" w:rsidRPr="006230BD" w:rsidTr="00CB1758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6230BD" w:rsidRDefault="00DA51CF" w:rsidP="00DA51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423C85" w:rsidRDefault="00DA51CF" w:rsidP="007F499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Стерильные латексные перчатки для микрохирургических операций. Перчатки тоньше обычных на 20%. Размер 6,5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423C85" w:rsidRDefault="00DA51CF" w:rsidP="00DA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1CF" w:rsidRPr="00423C85" w:rsidRDefault="00DA51CF" w:rsidP="00DA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6230BD" w:rsidRDefault="00DA51CF" w:rsidP="00DA51C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DA51CF" w:rsidRDefault="00DA51CF" w:rsidP="00DA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1CF">
              <w:rPr>
                <w:rFonts w:ascii="Times New Roman" w:hAnsi="Times New Roman" w:cs="Times New Roman"/>
                <w:sz w:val="20"/>
                <w:szCs w:val="20"/>
              </w:rPr>
              <w:t>168 000,00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6230BD" w:rsidRDefault="00DA51CF" w:rsidP="00DA51C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537BEF" w:rsidRDefault="00DA51CF" w:rsidP="00DA51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DA51CF" w:rsidRPr="006230BD" w:rsidTr="00027B40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6230BD" w:rsidRDefault="00DA51CF" w:rsidP="00DA51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423C85" w:rsidRDefault="00DA51CF" w:rsidP="007F499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423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Стерильные латексные перчатки для микрохирургических операций. Перчатки тоньше обычных на 20%. Неопудренные, текстурированные.Размер 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423C85" w:rsidRDefault="00DA51CF" w:rsidP="00DA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1CF" w:rsidRPr="00423C85" w:rsidRDefault="00DA51CF" w:rsidP="00DA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6233F8" w:rsidRDefault="00DA51CF" w:rsidP="00DA51C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DA51CF" w:rsidRDefault="00DA51CF" w:rsidP="00DA51C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51CF">
              <w:rPr>
                <w:rFonts w:ascii="Times New Roman" w:hAnsi="Times New Roman" w:cs="Times New Roman"/>
                <w:sz w:val="20"/>
                <w:szCs w:val="20"/>
              </w:rPr>
              <w:t>392 000,00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Default="00DA51CF" w:rsidP="00DA51CF">
            <w:pPr>
              <w:spacing w:line="240" w:lineRule="auto"/>
            </w:pP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537BEF" w:rsidRDefault="00DA51CF" w:rsidP="00DA51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DA51CF" w:rsidRPr="006230BD" w:rsidTr="00027B40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6230BD" w:rsidRDefault="00DA51CF" w:rsidP="00DA51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423C85" w:rsidRDefault="00DA51CF" w:rsidP="00DA51CF">
            <w:pPr>
              <w:spacing w:line="200" w:lineRule="exact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Стерильные латексные перчатки для ортопедических операций. Толще обычных на 20% Неопудренные, текстурированные. Размер 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423C85" w:rsidRDefault="00DA51CF" w:rsidP="00DA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пара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1CF" w:rsidRPr="00423C85" w:rsidRDefault="00DA51CF" w:rsidP="00DA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6230BD" w:rsidRDefault="00DA51CF" w:rsidP="00DA51C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CF" w:rsidRPr="00DA51CF" w:rsidRDefault="00DA51CF" w:rsidP="00DA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1CF">
              <w:rPr>
                <w:rFonts w:ascii="Times New Roman" w:hAnsi="Times New Roman" w:cs="Times New Roman"/>
                <w:sz w:val="20"/>
                <w:szCs w:val="20"/>
              </w:rPr>
              <w:t>210 000,00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6230BD" w:rsidRDefault="00DA51CF" w:rsidP="00DA51C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CF" w:rsidRPr="00537BEF" w:rsidRDefault="00DA51CF" w:rsidP="00DA51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027B40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45" w:rsidRPr="00935A45" w:rsidRDefault="00935A45" w:rsidP="00935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Стерилизационные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рулоны плоские</w:t>
            </w:r>
            <w:ins w:id="0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150мм</w:t>
            </w:r>
            <w:ins w:id="1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*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  <w:ins w:id="2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м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работы на плазменном стерилизаторе </w:t>
            </w:r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RENO</w:t>
            </w:r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90», «Пластер-100»</w:t>
            </w:r>
          </w:p>
          <w:p w:rsidR="00423C85" w:rsidRPr="00422C31" w:rsidRDefault="00423C85" w:rsidP="00423C8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2C347C" w:rsidRDefault="002C347C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47C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2C347C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2C347C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2C347C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537BEF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422C31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45" w:rsidRPr="00935A45" w:rsidRDefault="00935A45" w:rsidP="00935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Стерилизационные </w:t>
            </w:r>
            <w:proofErr w:type="gramStart"/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рулоны </w:t>
            </w: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плоские</w:t>
            </w:r>
            <w:proofErr w:type="gramEnd"/>
            <w:ins w:id="3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200мм</w:t>
            </w:r>
            <w:ins w:id="4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*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  <w:ins w:id="5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м</w:t>
              </w:r>
            </w:ins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работы на плазменном стерилизаторе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RENO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90», «Пластер-100»</w:t>
            </w:r>
          </w:p>
          <w:p w:rsidR="00423C85" w:rsidRPr="00422C31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2C347C" w:rsidRDefault="002C347C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47C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2C347C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2C347C" w:rsidP="005D40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D407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2C347C" w:rsidP="005D40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5D40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537BEF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2C347C" w:rsidRPr="006230BD" w:rsidTr="00422C31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6230BD" w:rsidRDefault="002C347C" w:rsidP="002C34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45" w:rsidRPr="00935A45" w:rsidRDefault="00935A45" w:rsidP="00935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Стерилизационные </w:t>
            </w:r>
            <w:proofErr w:type="gramStart"/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рулоны </w:t>
            </w: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плоские</w:t>
            </w:r>
            <w:proofErr w:type="gramEnd"/>
            <w:ins w:id="6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250мм</w:t>
            </w:r>
            <w:ins w:id="7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*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  <w:ins w:id="8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м</w:t>
              </w:r>
            </w:ins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работы на плазменном стерилизаторе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RENO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90», «Пластер-100»</w:t>
            </w:r>
          </w:p>
          <w:p w:rsidR="002C347C" w:rsidRPr="00422C31" w:rsidRDefault="002C347C" w:rsidP="002C347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Default="002C347C" w:rsidP="002C347C">
            <w:r w:rsidRPr="00BD494D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47C" w:rsidRPr="006230BD" w:rsidRDefault="002C347C" w:rsidP="002C34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Pr="006230BD" w:rsidRDefault="002C347C" w:rsidP="002C34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 </w:t>
            </w:r>
            <w:r w:rsidR="005D40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Pr="006230BD" w:rsidRDefault="005D407F" w:rsidP="002C347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219 000</w:t>
            </w:r>
            <w:r w:rsidR="002C347C" w:rsidRPr="002C347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6230BD" w:rsidRDefault="002C347C" w:rsidP="002C347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537BEF" w:rsidRDefault="002C347C" w:rsidP="002C347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2C347C" w:rsidRPr="006230BD" w:rsidTr="009029ED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6230BD" w:rsidRDefault="002C347C" w:rsidP="002C34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45" w:rsidRPr="00935A45" w:rsidRDefault="00935A45" w:rsidP="00935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Стерилизационные </w:t>
            </w:r>
            <w:proofErr w:type="gramStart"/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рулоны </w:t>
            </w: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плоские</w:t>
            </w:r>
            <w:proofErr w:type="gramEnd"/>
            <w:ins w:id="9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300мм</w:t>
            </w:r>
            <w:ins w:id="10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*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  <w:ins w:id="11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м</w:t>
              </w:r>
            </w:ins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работы на плазменном стерилизаторе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RENO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90», «Пластер-100»</w:t>
            </w:r>
          </w:p>
          <w:p w:rsidR="002C347C" w:rsidRPr="00422C31" w:rsidRDefault="002C347C" w:rsidP="002C347C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Default="002C347C" w:rsidP="002C347C">
            <w:r w:rsidRPr="00BD494D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47C" w:rsidRPr="006230BD" w:rsidRDefault="002C347C" w:rsidP="002C34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Pr="006230BD" w:rsidRDefault="002C347C" w:rsidP="005D40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5D407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Pr="006230BD" w:rsidRDefault="002C347C" w:rsidP="005D40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5D40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6230BD" w:rsidRDefault="002C347C" w:rsidP="002C347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537BEF" w:rsidRDefault="002C347C" w:rsidP="002C347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2C347C" w:rsidRPr="006230BD" w:rsidTr="00422C31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6230BD" w:rsidRDefault="002C347C" w:rsidP="002C34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45" w:rsidRPr="00935A45" w:rsidRDefault="00935A45" w:rsidP="00935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Стерилизационные </w:t>
            </w:r>
            <w:proofErr w:type="gramStart"/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рулоны </w:t>
            </w: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плоские</w:t>
            </w:r>
            <w:proofErr w:type="gramEnd"/>
            <w:ins w:id="12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050A9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350мм</w:t>
            </w:r>
            <w:ins w:id="13" w:author="Лена ГЗ" w:date="2022-02-09T11:21:00Z">
              <w:r w:rsidRPr="00050A98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*</w:t>
              </w:r>
            </w:ins>
            <w:r w:rsidRPr="00050A9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  <w:ins w:id="14" w:author="Лена ГЗ" w:date="2022-02-09T11:21:00Z">
              <w:r w:rsidRPr="00050A98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м</w:t>
              </w:r>
            </w:ins>
            <w:r w:rsidR="005D407F" w:rsidRPr="00050A9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работы на плазменном стерилизат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оре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RENO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90», «Пластер-100»</w:t>
            </w:r>
          </w:p>
          <w:p w:rsidR="002C347C" w:rsidRPr="00422C31" w:rsidRDefault="002C347C" w:rsidP="002C347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Default="002C347C" w:rsidP="002C347C">
            <w:r w:rsidRPr="00BD494D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47C" w:rsidRPr="006230BD" w:rsidRDefault="002C347C" w:rsidP="002C34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Pr="006230BD" w:rsidRDefault="005D407F" w:rsidP="002C34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  <w:r w:rsidR="002C34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7C" w:rsidRPr="006230BD" w:rsidRDefault="002C347C" w:rsidP="005D40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5D40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6230BD" w:rsidRDefault="002C347C" w:rsidP="002C347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7C" w:rsidRPr="00537BEF" w:rsidRDefault="002C347C" w:rsidP="002C347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9029ED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45" w:rsidRPr="00935A45" w:rsidRDefault="00935A45" w:rsidP="00935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Стерилизационные </w:t>
            </w:r>
            <w:proofErr w:type="gramStart"/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рулоны </w:t>
            </w:r>
            <w:r w:rsidRPr="00935A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плоские</w:t>
            </w:r>
            <w:proofErr w:type="gramEnd"/>
            <w:ins w:id="15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400мм</w:t>
            </w:r>
            <w:ins w:id="16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*</w:t>
              </w:r>
            </w:ins>
            <w:r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  <w:ins w:id="17" w:author="Лена ГЗ" w:date="2022-02-09T11:21:00Z">
              <w:r w:rsidRPr="00935A45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м</w:t>
              </w:r>
            </w:ins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работы на плазменном стерилизаторе 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RENO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5D407F" w:rsidRPr="00422C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90», «Пластер-100»</w:t>
            </w:r>
          </w:p>
          <w:p w:rsidR="00423C85" w:rsidRPr="00422C31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Default="002C347C" w:rsidP="00423C85">
            <w:r w:rsidRPr="002C347C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FB4363" w:rsidRDefault="002C347C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FB4363" w:rsidRDefault="005D407F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  <w:r w:rsidR="002C34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5D407F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  <w:r w:rsidR="002C347C"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537BEF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222D5C" w:rsidRPr="006230BD" w:rsidTr="007A689F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6230BD" w:rsidRDefault="00222D5C" w:rsidP="00222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222D5C" w:rsidRDefault="00222D5C" w:rsidP="00222D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Влагоуловитель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наркозно-дыхательного аппарата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Fabius</w:t>
            </w:r>
            <w:proofErr w:type="spellEnd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Plus</w:t>
            </w:r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Drager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), 12шт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D5C" w:rsidRDefault="00222D5C" w:rsidP="00222D5C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D5C" w:rsidRPr="006230BD" w:rsidRDefault="00222D5C" w:rsidP="00222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D5C" w:rsidRPr="006230BD" w:rsidRDefault="00222D5C" w:rsidP="00222D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D5C" w:rsidRPr="006230BD" w:rsidRDefault="00222D5C" w:rsidP="00222D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6230BD" w:rsidRDefault="00222D5C" w:rsidP="00222D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537BEF" w:rsidRDefault="00222D5C" w:rsidP="00222D5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222D5C" w:rsidRPr="006230BD" w:rsidTr="007A689F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6230BD" w:rsidRDefault="00222D5C" w:rsidP="00222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F731BB" w:rsidRDefault="00222D5C" w:rsidP="00222D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Датчик потока для наркозно-дыхательного аппарата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Fabius</w:t>
            </w:r>
            <w:proofErr w:type="spellEnd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Plus</w:t>
            </w:r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Drager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), 5шт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D5C" w:rsidRDefault="00222D5C" w:rsidP="00222D5C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2D5C" w:rsidRPr="00F731BB" w:rsidRDefault="00222D5C" w:rsidP="00222D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D5C" w:rsidRPr="00222D5C" w:rsidRDefault="00222D5C" w:rsidP="00222D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161 000,00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D5C" w:rsidRPr="00222D5C" w:rsidRDefault="00222D5C" w:rsidP="00222D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161 000,00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6230BD" w:rsidRDefault="00222D5C" w:rsidP="00222D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5C" w:rsidRPr="00537BEF" w:rsidRDefault="00222D5C" w:rsidP="00222D5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7A689F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222D5C" w:rsidRDefault="00222D5C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Линия для отбора проб дыхательной смеси для</w:t>
            </w:r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</w:t>
            </w:r>
            <w:proofErr w:type="spellEnd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наркозно-дыхательного аппарата </w:t>
            </w:r>
            <w:proofErr w:type="spellStart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Fabius</w:t>
            </w:r>
            <w:proofErr w:type="spellEnd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Plus</w:t>
            </w:r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Drager</w:t>
            </w:r>
            <w:proofErr w:type="spellEnd"/>
            <w:r w:rsidRPr="00222D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10шт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Default="00222D5C" w:rsidP="00423C8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222D5C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222D5C" w:rsidRDefault="00222D5C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222D5C" w:rsidRDefault="00222D5C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027B40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98" w:rsidRPr="00050A98" w:rsidRDefault="00032FDE" w:rsidP="0005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Раневая повязка  5 х</w:t>
            </w:r>
            <w:r w:rsidR="00050A98" w:rsidRPr="00050A98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7,2 см. прокладка 2.5 х 3.8 см</w:t>
            </w:r>
          </w:p>
          <w:p w:rsidR="00423C85" w:rsidRPr="00050A98" w:rsidRDefault="00423C85" w:rsidP="00050A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Default="00423C85" w:rsidP="00423C85">
            <w:r w:rsidRPr="00D359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050A98" w:rsidRDefault="00050A98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50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1248B4" w:rsidRDefault="001248B4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050A98" w:rsidRPr="001248B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1248B4" w:rsidRDefault="001248B4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62 500</w:t>
            </w:r>
            <w:r w:rsidR="00050A98"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537BEF" w:rsidRDefault="00423C85" w:rsidP="00423C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027B40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050A98" w:rsidRDefault="00050A98" w:rsidP="00423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050A98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Раневая повязка   6 x10 см. прокладка 3.4 х 6.5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050A98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050A98" w:rsidRDefault="00050A98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50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1248B4" w:rsidRDefault="001248B4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  <w:r w:rsidR="00050A98"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1248B4" w:rsidRDefault="001248B4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110 000</w:t>
            </w:r>
            <w:r w:rsidR="00050A98"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Default="00423C85" w:rsidP="00423C85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8F3C8B">
        <w:trPr>
          <w:trHeight w:val="7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4C379D" w:rsidRDefault="001D2FB1" w:rsidP="00423C8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Сыворотка диагностическая гемолитическая жидкая (титр 1:3000)</w:t>
            </w:r>
            <w:r w:rsid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лабораторных исследований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1D2FB1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1D2FB1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1D2FB1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1D2FB1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Default="00423C85" w:rsidP="00423C85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  <w:r w:rsidR="001D2F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(для КВЦ)</w:t>
            </w:r>
          </w:p>
        </w:tc>
      </w:tr>
      <w:tr w:rsidR="00423C85" w:rsidRPr="006230BD" w:rsidTr="007A689F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8647BA" w:rsidRDefault="008647BA" w:rsidP="00423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Реагент А калибровочный на анализатор электролитов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Audicom</w:t>
            </w:r>
            <w:proofErr w:type="spellEnd"/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AC</w:t>
            </w:r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8647BA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1 960 000,00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Default="00423C85" w:rsidP="00423C85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7A689F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8F3C8B" w:rsidRDefault="006734C7" w:rsidP="00423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Реагент В стандартный на анализатор электролитов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Audicom</w:t>
            </w:r>
            <w:proofErr w:type="spellEnd"/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AC</w:t>
            </w:r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Default="00423C85" w:rsidP="00423C85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7A689F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6734C7" w:rsidP="00423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Реагент активации электродов на анализатор электролитов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Audicom</w:t>
            </w:r>
            <w:proofErr w:type="spellEnd"/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AC</w:t>
            </w:r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Default="00423C85" w:rsidP="00423C85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423C85" w:rsidRPr="006230BD" w:rsidTr="00865F5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423C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7813C1" w:rsidRDefault="006734C7" w:rsidP="00423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Реагент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депротеинизации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 анализатор электролитов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Audicom</w:t>
            </w:r>
            <w:proofErr w:type="spellEnd"/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AC</w:t>
            </w:r>
            <w:r w:rsidRPr="00864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8647BA" w:rsidP="00423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C85" w:rsidRPr="006230BD" w:rsidRDefault="00423C85" w:rsidP="00423C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Default="00423C85" w:rsidP="00423C85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B36C23" w:rsidRPr="006230BD" w:rsidTr="00865F5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23" w:rsidRDefault="00B36C23" w:rsidP="00B36C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23" w:rsidRPr="00B36C23" w:rsidRDefault="00B36C23" w:rsidP="00B36C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Катетер для торакального дренажа с троакаром 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3" w:rsidRPr="00B36C23" w:rsidRDefault="00B36C23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C23" w:rsidRDefault="00B36C23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3" w:rsidRDefault="00B36C23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3" w:rsidRDefault="00B36C23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3" w:rsidRPr="006230BD" w:rsidRDefault="00B36C23" w:rsidP="00B36C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23" w:rsidRDefault="00B36C23" w:rsidP="00B36C23">
            <w:pPr>
              <w:spacing w:line="240" w:lineRule="auto"/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ул.Брусиловского,20 (Аптечный склад)</w:t>
            </w:r>
          </w:p>
        </w:tc>
      </w:tr>
      <w:tr w:rsidR="00733597" w:rsidRPr="006230BD" w:rsidTr="00865F5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Default="00733597" w:rsidP="00B36C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Default="00733597" w:rsidP="00B36C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Тест полосы для определения глюкозы в моче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Pr="006230BD" w:rsidRDefault="00733597" w:rsidP="00B36C2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Pr="00332A47" w:rsidRDefault="00733597" w:rsidP="00B36C2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Ауэзова, 133</w:t>
            </w:r>
          </w:p>
        </w:tc>
      </w:tr>
      <w:tr w:rsidR="00733597" w:rsidRPr="006230BD" w:rsidTr="00865F5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Default="00733597" w:rsidP="00B36C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Default="00733597" w:rsidP="00B36C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Набор реагентов для определения белка в моче метод 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пирогаллоновым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красным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733597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Pr="006230BD" w:rsidRDefault="00733597" w:rsidP="00B36C2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Pr="00332A47" w:rsidRDefault="00733597" w:rsidP="00B36C2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Ауэзова, 133</w:t>
            </w:r>
          </w:p>
        </w:tc>
      </w:tr>
      <w:tr w:rsidR="00733597" w:rsidRPr="006230BD" w:rsidTr="00865F5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Default="00733597" w:rsidP="00B36C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Pr="00733597" w:rsidRDefault="00733597" w:rsidP="00B36C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Игла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амниоцентеза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G</w:t>
            </w:r>
            <w:r w:rsidRP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9.0см. Одноразовая, стерильная, 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сам</w:t>
            </w:r>
            <w:r w:rsidR="001F6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офиксирующимся</w:t>
            </w:r>
            <w:proofErr w:type="spellEnd"/>
            <w:r w:rsidR="001F6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F6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мандреном</w:t>
            </w:r>
            <w:proofErr w:type="spellEnd"/>
            <w:r w:rsidR="001F6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1F6917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597" w:rsidRDefault="001F6917" w:rsidP="00B36C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1F6917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Default="001F6917" w:rsidP="00B36C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751 000,00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97" w:rsidRPr="006230BD" w:rsidRDefault="001F6917" w:rsidP="00B36C2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финансового года до 25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97" w:rsidRPr="00332A47" w:rsidRDefault="001F6917" w:rsidP="00B36C2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A47">
              <w:rPr>
                <w:rFonts w:ascii="Times New Roman" w:eastAsia="Times New Roman" w:hAnsi="Times New Roman" w:cs="Times New Roman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Казахстанской правды, 233</w:t>
            </w:r>
          </w:p>
        </w:tc>
      </w:tr>
      <w:tr w:rsidR="00423C85" w:rsidRPr="006230BD" w:rsidTr="003A34B7">
        <w:trPr>
          <w:trHeight w:val="191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5" w:rsidRPr="006230BD" w:rsidRDefault="00423C85" w:rsidP="001248B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3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Pr="006230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  <w:r w:rsidRPr="001248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0F1C81" w:rsidRPr="001248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</w:t>
            </w:r>
            <w:r w:rsidR="001248B4" w:rsidRPr="001248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624</w:t>
            </w:r>
            <w:r w:rsidR="000F1C81" w:rsidRPr="001248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000</w:t>
            </w:r>
            <w:r w:rsidRPr="001248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0A2CBA" w:rsidRPr="006230BD" w:rsidRDefault="000A2CBA" w:rsidP="0038019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5B31DF" w:rsidRPr="006230BD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6230BD">
        <w:rPr>
          <w:rFonts w:ascii="Times New Roman" w:hAnsi="Times New Roman" w:cs="Times New Roman"/>
          <w:b/>
          <w:color w:val="000000" w:themeColor="text1"/>
        </w:rPr>
        <w:t>Документы, предшествующие оплате, указаны в п.</w:t>
      </w:r>
      <w:r w:rsidR="009C4E2A" w:rsidRPr="006230BD">
        <w:rPr>
          <w:rFonts w:ascii="Times New Roman" w:hAnsi="Times New Roman" w:cs="Times New Roman"/>
          <w:b/>
          <w:color w:val="000000" w:themeColor="text1"/>
        </w:rPr>
        <w:t>6</w:t>
      </w:r>
      <w:r w:rsidR="00B2151A" w:rsidRPr="006230BD">
        <w:rPr>
          <w:rFonts w:ascii="Times New Roman" w:hAnsi="Times New Roman" w:cs="Times New Roman"/>
          <w:b/>
          <w:color w:val="000000" w:themeColor="text1"/>
        </w:rPr>
        <w:t xml:space="preserve"> типового</w:t>
      </w:r>
      <w:r w:rsidRPr="006230BD">
        <w:rPr>
          <w:rFonts w:ascii="Times New Roman" w:hAnsi="Times New Roman" w:cs="Times New Roman"/>
          <w:b/>
          <w:color w:val="000000" w:themeColor="text1"/>
        </w:rPr>
        <w:t xml:space="preserve"> Договора.</w:t>
      </w:r>
      <w:r w:rsidRPr="006230BD">
        <w:rPr>
          <w:rFonts w:ascii="Times New Roman" w:hAnsi="Times New Roman" w:cs="Times New Roman"/>
          <w:color w:val="000000" w:themeColor="text1"/>
        </w:rPr>
        <w:t xml:space="preserve"> </w:t>
      </w:r>
    </w:p>
    <w:p w:rsidR="00B6578A" w:rsidRPr="006230BD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6230BD">
        <w:rPr>
          <w:rFonts w:ascii="Times New Roman" w:hAnsi="Times New Roman" w:cs="Times New Roman"/>
          <w:color w:val="000000" w:themeColor="text1"/>
        </w:rPr>
        <w:t xml:space="preserve">К </w:t>
      </w:r>
      <w:r w:rsidR="004E16D7" w:rsidRPr="006230BD">
        <w:rPr>
          <w:rFonts w:ascii="Times New Roman" w:hAnsi="Times New Roman" w:cs="Times New Roman"/>
          <w:color w:val="000000" w:themeColor="text1"/>
        </w:rPr>
        <w:t>закупу способом запроса ценовых предложений</w:t>
      </w:r>
      <w:r w:rsidRPr="006230BD">
        <w:rPr>
          <w:rFonts w:ascii="Times New Roman" w:hAnsi="Times New Roman" w:cs="Times New Roman"/>
          <w:color w:val="000000" w:themeColor="text1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6230BD">
        <w:rPr>
          <w:rFonts w:ascii="Times New Roman" w:hAnsi="Times New Roman" w:cs="Times New Roman"/>
          <w:color w:val="000000" w:themeColor="text1"/>
        </w:rPr>
        <w:t>1</w:t>
      </w:r>
      <w:r w:rsidR="003137F0" w:rsidRPr="006230BD">
        <w:rPr>
          <w:rFonts w:ascii="Times New Roman" w:hAnsi="Times New Roman" w:cs="Times New Roman"/>
          <w:color w:val="000000" w:themeColor="text1"/>
        </w:rPr>
        <w:t>4</w:t>
      </w:r>
      <w:r w:rsidR="005B31DF" w:rsidRPr="006230BD">
        <w:rPr>
          <w:rFonts w:ascii="Times New Roman" w:hAnsi="Times New Roman" w:cs="Times New Roman"/>
          <w:color w:val="000000" w:themeColor="text1"/>
        </w:rPr>
        <w:t xml:space="preserve"> </w:t>
      </w:r>
      <w:r w:rsidR="00B6578A" w:rsidRPr="006230BD">
        <w:rPr>
          <w:rFonts w:ascii="Times New Roman" w:hAnsi="Times New Roman" w:cs="Times New Roman"/>
          <w:color w:val="000000" w:themeColor="text1"/>
        </w:rPr>
        <w:t xml:space="preserve">Постановления Правительства Республики Казахстан от </w:t>
      </w:r>
      <w:r w:rsidR="00055095" w:rsidRPr="006230BD">
        <w:rPr>
          <w:rFonts w:ascii="Times New Roman" w:hAnsi="Times New Roman" w:cs="Times New Roman"/>
          <w:color w:val="000000" w:themeColor="text1"/>
        </w:rPr>
        <w:t>04</w:t>
      </w:r>
      <w:r w:rsidR="00B6578A" w:rsidRPr="006230BD">
        <w:rPr>
          <w:rFonts w:ascii="Times New Roman" w:hAnsi="Times New Roman" w:cs="Times New Roman"/>
          <w:color w:val="000000" w:themeColor="text1"/>
        </w:rPr>
        <w:t xml:space="preserve"> </w:t>
      </w:r>
      <w:r w:rsidR="00055095" w:rsidRPr="006230BD">
        <w:rPr>
          <w:rFonts w:ascii="Times New Roman" w:hAnsi="Times New Roman" w:cs="Times New Roman"/>
          <w:color w:val="000000" w:themeColor="text1"/>
        </w:rPr>
        <w:t>июня</w:t>
      </w:r>
      <w:r w:rsidR="00B6578A" w:rsidRPr="006230BD">
        <w:rPr>
          <w:rFonts w:ascii="Times New Roman" w:hAnsi="Times New Roman" w:cs="Times New Roman"/>
          <w:color w:val="000000" w:themeColor="text1"/>
        </w:rPr>
        <w:t xml:space="preserve"> </w:t>
      </w:r>
      <w:r w:rsidR="00055095" w:rsidRPr="006230BD">
        <w:rPr>
          <w:rFonts w:ascii="Times New Roman" w:hAnsi="Times New Roman" w:cs="Times New Roman"/>
          <w:color w:val="000000" w:themeColor="text1"/>
        </w:rPr>
        <w:t>2021</w:t>
      </w:r>
      <w:r w:rsidR="00B6578A" w:rsidRPr="006230BD">
        <w:rPr>
          <w:rFonts w:ascii="Times New Roman" w:hAnsi="Times New Roman" w:cs="Times New Roman"/>
          <w:color w:val="000000" w:themeColor="text1"/>
        </w:rPr>
        <w:t xml:space="preserve"> года № </w:t>
      </w:r>
      <w:r w:rsidR="00055095" w:rsidRPr="006230BD">
        <w:rPr>
          <w:rFonts w:ascii="Times New Roman" w:hAnsi="Times New Roman" w:cs="Times New Roman"/>
          <w:color w:val="000000" w:themeColor="text1"/>
        </w:rPr>
        <w:t>375</w:t>
      </w:r>
      <w:r w:rsidR="00B6578A" w:rsidRPr="006230BD">
        <w:rPr>
          <w:rFonts w:ascii="Times New Roman" w:hAnsi="Times New Roman" w:cs="Times New Roman"/>
          <w:color w:val="000000" w:themeColor="text1"/>
        </w:rPr>
        <w:t xml:space="preserve"> «</w:t>
      </w:r>
      <w:r w:rsidR="006A6B7B" w:rsidRPr="006230BD">
        <w:rPr>
          <w:rFonts w:ascii="Times New Roman" w:hAnsi="Times New Roman" w:cs="Times New Roman"/>
          <w:color w:val="000000" w:themeColor="text1"/>
        </w:rPr>
        <w:t xml:space="preserve">Об утверждении </w:t>
      </w:r>
      <w:r w:rsidR="006A6B7B" w:rsidRPr="006230BD">
        <w:rPr>
          <w:rFonts w:ascii="Times New Roman" w:eastAsia="Calibri" w:hAnsi="Times New Roman" w:cs="Times New Roman"/>
          <w:color w:val="000000"/>
          <w:lang w:val="x-none" w:eastAsia="en-US"/>
        </w:rPr>
        <w:t>Правил организации и проведения закупа лекарственных</w:t>
      </w:r>
      <w:r w:rsidR="006A6B7B" w:rsidRPr="006230BD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6A6B7B" w:rsidRPr="006230BD">
        <w:rPr>
          <w:rFonts w:ascii="Times New Roman" w:eastAsia="Calibri" w:hAnsi="Times New Roman" w:cs="Times New Roman"/>
          <w:color w:val="000000"/>
          <w:lang w:val="x-none" w:eastAsia="en-US"/>
        </w:rPr>
        <w:t>средств, медицинских изделий и специализированных лечебных продуктов в</w:t>
      </w:r>
      <w:r w:rsidR="006A6B7B" w:rsidRPr="006230BD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6A6B7B" w:rsidRPr="006230BD">
        <w:rPr>
          <w:rFonts w:ascii="Times New Roman" w:eastAsia="Calibri" w:hAnsi="Times New Roman" w:cs="Times New Roman"/>
          <w:color w:val="000000"/>
          <w:lang w:val="x-none" w:eastAsia="en-US"/>
        </w:rPr>
        <w:t>рамках гарантированного объема бесплатной медицинской помощи и (или) в</w:t>
      </w:r>
      <w:r w:rsidR="006A6B7B" w:rsidRPr="006230BD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6A6B7B" w:rsidRPr="006230BD">
        <w:rPr>
          <w:rFonts w:ascii="Times New Roman" w:eastAsia="Calibri" w:hAnsi="Times New Roman" w:cs="Times New Roman"/>
          <w:color w:val="000000"/>
          <w:lang w:val="x-none" w:eastAsia="en-US"/>
        </w:rPr>
        <w:t>системе обязательного социального медицинского страхования,</w:t>
      </w:r>
      <w:r w:rsidR="006A6B7B" w:rsidRPr="006230BD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6A6B7B" w:rsidRPr="006230BD">
        <w:rPr>
          <w:rFonts w:ascii="Times New Roman" w:eastAsia="Calibri" w:hAnsi="Times New Roman" w:cs="Times New Roman"/>
          <w:color w:val="000000"/>
          <w:lang w:val="x-none" w:eastAsia="en-US"/>
        </w:rPr>
        <w:t>фармацевтических услуг</w:t>
      </w:r>
      <w:r w:rsidR="00B6578A" w:rsidRPr="006230BD">
        <w:rPr>
          <w:rFonts w:ascii="Times New Roman" w:hAnsi="Times New Roman" w:cs="Times New Roman"/>
          <w:color w:val="000000" w:themeColor="text1"/>
        </w:rPr>
        <w:t>».</w:t>
      </w:r>
    </w:p>
    <w:p w:rsidR="00EF4E9F" w:rsidRPr="006230BD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6230BD">
        <w:rPr>
          <w:rFonts w:ascii="Times New Roman" w:hAnsi="Times New Roman" w:cs="Times New Roman"/>
          <w:color w:val="000000" w:themeColor="text1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321AB2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6230BD">
        <w:rPr>
          <w:rFonts w:ascii="Times New Roman" w:hAnsi="Times New Roman" w:cs="Times New Roman"/>
          <w:b/>
          <w:color w:val="000000" w:themeColor="text1"/>
        </w:rPr>
        <w:t>Конверт п</w:t>
      </w:r>
      <w:r w:rsidR="00EF4E9F" w:rsidRPr="006230BD">
        <w:rPr>
          <w:rFonts w:ascii="Times New Roman" w:hAnsi="Times New Roman" w:cs="Times New Roman"/>
          <w:b/>
          <w:color w:val="000000" w:themeColor="text1"/>
        </w:rPr>
        <w:t xml:space="preserve">одлежит адресации заказчику </w:t>
      </w:r>
      <w:r w:rsidRPr="006230BD">
        <w:rPr>
          <w:rFonts w:ascii="Times New Roman" w:hAnsi="Times New Roman" w:cs="Times New Roman"/>
          <w:b/>
          <w:color w:val="000000" w:themeColor="text1"/>
        </w:rPr>
        <w:t>по адресу</w:t>
      </w:r>
      <w:r w:rsidR="00EF4E9F" w:rsidRPr="006230BD">
        <w:rPr>
          <w:rFonts w:ascii="Times New Roman" w:hAnsi="Times New Roman" w:cs="Times New Roman"/>
          <w:b/>
          <w:color w:val="000000" w:themeColor="text1"/>
        </w:rPr>
        <w:t>:</w:t>
      </w:r>
      <w:r w:rsidR="00EF4E9F" w:rsidRPr="006230BD">
        <w:rPr>
          <w:rFonts w:ascii="Times New Roman" w:hAnsi="Times New Roman" w:cs="Times New Roman"/>
          <w:color w:val="000000" w:themeColor="text1"/>
        </w:rPr>
        <w:t xml:space="preserve"> </w:t>
      </w:r>
      <w:r w:rsidR="00EF4E9F" w:rsidRPr="006230BD">
        <w:rPr>
          <w:rFonts w:ascii="Times New Roman" w:hAnsi="Times New Roman" w:cs="Times New Roman"/>
          <w:b/>
          <w:color w:val="000000" w:themeColor="text1"/>
        </w:rPr>
        <w:t>Северо-Казахстанская область, г. Петропавловск, ул. Брусиловского,</w:t>
      </w:r>
      <w:r w:rsidR="00CC1369" w:rsidRPr="006230B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F4E9F" w:rsidRPr="006230BD">
        <w:rPr>
          <w:rFonts w:ascii="Times New Roman" w:hAnsi="Times New Roman" w:cs="Times New Roman"/>
          <w:b/>
          <w:color w:val="000000" w:themeColor="text1"/>
        </w:rPr>
        <w:t>20 (здание бухгалтерии, кабинет № 2</w:t>
      </w:r>
      <w:r w:rsidR="00003EA7" w:rsidRPr="006230BD">
        <w:rPr>
          <w:rFonts w:ascii="Times New Roman" w:hAnsi="Times New Roman" w:cs="Times New Roman"/>
          <w:b/>
          <w:color w:val="000000" w:themeColor="text1"/>
        </w:rPr>
        <w:t>) и</w:t>
      </w:r>
      <w:r w:rsidRPr="006230BD">
        <w:rPr>
          <w:rFonts w:ascii="Times New Roman" w:hAnsi="Times New Roman" w:cs="Times New Roman"/>
          <w:color w:val="000000" w:themeColor="text1"/>
        </w:rPr>
        <w:t xml:space="preserve"> содержит слова </w:t>
      </w:r>
      <w:r w:rsidR="00733597">
        <w:rPr>
          <w:rFonts w:ascii="Times New Roman" w:hAnsi="Times New Roman" w:cs="Times New Roman"/>
          <w:color w:val="000000" w:themeColor="text1"/>
        </w:rPr>
        <w:t>«</w:t>
      </w:r>
      <w:r w:rsidRPr="006230BD">
        <w:rPr>
          <w:rFonts w:ascii="Times New Roman" w:hAnsi="Times New Roman" w:cs="Times New Roman"/>
          <w:color w:val="000000" w:themeColor="text1"/>
        </w:rPr>
        <w:t>Закуп способом запроса цено</w:t>
      </w:r>
      <w:r w:rsidR="00731174" w:rsidRPr="006230BD">
        <w:rPr>
          <w:rFonts w:ascii="Times New Roman" w:hAnsi="Times New Roman" w:cs="Times New Roman"/>
          <w:color w:val="000000" w:themeColor="text1"/>
        </w:rPr>
        <w:t>вых предложений</w:t>
      </w:r>
      <w:r w:rsidR="00E34EA3" w:rsidRPr="006230BD">
        <w:rPr>
          <w:rFonts w:ascii="Times New Roman" w:hAnsi="Times New Roman" w:cs="Times New Roman"/>
          <w:color w:val="000000" w:themeColor="text1"/>
        </w:rPr>
        <w:t xml:space="preserve"> </w:t>
      </w:r>
      <w:r w:rsidR="009D5D54" w:rsidRPr="006230BD">
        <w:rPr>
          <w:rFonts w:ascii="Times New Roman" w:hAnsi="Times New Roman" w:cs="Times New Roman"/>
          <w:color w:val="000000" w:themeColor="text1"/>
          <w:lang w:val="kk-KZ"/>
        </w:rPr>
        <w:t>лекарственных средств</w:t>
      </w:r>
      <w:r w:rsidR="0086124B" w:rsidRPr="006230BD">
        <w:rPr>
          <w:rFonts w:ascii="Times New Roman" w:hAnsi="Times New Roman" w:cs="Times New Roman"/>
          <w:color w:val="000000" w:themeColor="text1"/>
        </w:rPr>
        <w:t xml:space="preserve"> и</w:t>
      </w:r>
      <w:r w:rsidR="00EE70C9" w:rsidRPr="006230BD">
        <w:rPr>
          <w:rFonts w:ascii="Times New Roman" w:hAnsi="Times New Roman" w:cs="Times New Roman"/>
          <w:color w:val="000000" w:themeColor="text1"/>
        </w:rPr>
        <w:t xml:space="preserve"> </w:t>
      </w:r>
      <w:r w:rsidR="00733597">
        <w:rPr>
          <w:rFonts w:ascii="Times New Roman" w:hAnsi="Times New Roman" w:cs="Times New Roman"/>
          <w:color w:val="000000" w:themeColor="text1"/>
        </w:rPr>
        <w:t>«</w:t>
      </w:r>
      <w:r w:rsidRPr="006230BD">
        <w:rPr>
          <w:rFonts w:ascii="Times New Roman" w:hAnsi="Times New Roman" w:cs="Times New Roman"/>
          <w:color w:val="000000" w:themeColor="text1"/>
        </w:rPr>
        <w:t>Не вскрывать до</w:t>
      </w:r>
      <w:r w:rsidR="00E34EA3" w:rsidRPr="006230BD">
        <w:rPr>
          <w:rFonts w:ascii="Times New Roman" w:hAnsi="Times New Roman" w:cs="Times New Roman"/>
          <w:color w:val="000000" w:themeColor="text1"/>
        </w:rPr>
        <w:t xml:space="preserve"> 1</w:t>
      </w:r>
      <w:r w:rsidR="00EE70C9" w:rsidRPr="006230BD">
        <w:rPr>
          <w:rFonts w:ascii="Times New Roman" w:hAnsi="Times New Roman" w:cs="Times New Roman"/>
          <w:color w:val="000000" w:themeColor="text1"/>
        </w:rPr>
        <w:t>1</w:t>
      </w:r>
      <w:r w:rsidR="00DE7A81" w:rsidRPr="006230BD">
        <w:rPr>
          <w:rFonts w:ascii="Times New Roman" w:hAnsi="Times New Roman" w:cs="Times New Roman"/>
          <w:color w:val="000000" w:themeColor="text1"/>
        </w:rPr>
        <w:t xml:space="preserve"> часов </w:t>
      </w:r>
      <w:r w:rsidR="00E34EA3" w:rsidRPr="006230BD">
        <w:rPr>
          <w:rFonts w:ascii="Times New Roman" w:hAnsi="Times New Roman" w:cs="Times New Roman"/>
          <w:color w:val="000000" w:themeColor="text1"/>
        </w:rPr>
        <w:t xml:space="preserve">00 </w:t>
      </w:r>
      <w:r w:rsidR="00E34EA3" w:rsidRPr="00B32DCC">
        <w:rPr>
          <w:rFonts w:ascii="Times New Roman" w:hAnsi="Times New Roman" w:cs="Times New Roman"/>
          <w:color w:val="000000" w:themeColor="text1"/>
        </w:rPr>
        <w:t xml:space="preserve">минут </w:t>
      </w:r>
      <w:r w:rsidR="000D4587" w:rsidRPr="000D4587">
        <w:rPr>
          <w:rFonts w:ascii="Times New Roman" w:hAnsi="Times New Roman" w:cs="Times New Roman"/>
          <w:color w:val="000000" w:themeColor="text1"/>
        </w:rPr>
        <w:t>15</w:t>
      </w:r>
      <w:r w:rsidR="00E73936" w:rsidRPr="000D4587">
        <w:rPr>
          <w:rFonts w:ascii="Times New Roman" w:hAnsi="Times New Roman" w:cs="Times New Roman"/>
          <w:color w:val="000000" w:themeColor="text1"/>
        </w:rPr>
        <w:t xml:space="preserve"> </w:t>
      </w:r>
      <w:r w:rsidR="00436E2F" w:rsidRPr="000D4587">
        <w:rPr>
          <w:rFonts w:ascii="Times New Roman" w:hAnsi="Times New Roman" w:cs="Times New Roman"/>
          <w:color w:val="000000" w:themeColor="text1"/>
        </w:rPr>
        <w:t>апреля</w:t>
      </w:r>
      <w:r w:rsidR="001114E5" w:rsidRPr="00B32DCC">
        <w:rPr>
          <w:rFonts w:ascii="Times New Roman" w:hAnsi="Times New Roman" w:cs="Times New Roman"/>
          <w:color w:val="000000" w:themeColor="text1"/>
        </w:rPr>
        <w:t xml:space="preserve"> 2022</w:t>
      </w:r>
      <w:r w:rsidR="00E34EA3" w:rsidRPr="00321AB2">
        <w:rPr>
          <w:rFonts w:ascii="Times New Roman" w:hAnsi="Times New Roman" w:cs="Times New Roman"/>
          <w:color w:val="000000" w:themeColor="text1"/>
        </w:rPr>
        <w:t xml:space="preserve"> года</w:t>
      </w:r>
      <w:r w:rsidR="00003EA7" w:rsidRPr="00321AB2">
        <w:rPr>
          <w:rFonts w:ascii="Times New Roman" w:hAnsi="Times New Roman" w:cs="Times New Roman"/>
          <w:color w:val="000000" w:themeColor="text1"/>
        </w:rPr>
        <w:t xml:space="preserve"> (</w:t>
      </w:r>
      <w:r w:rsidRPr="00321AB2">
        <w:rPr>
          <w:rFonts w:ascii="Times New Roman" w:hAnsi="Times New Roman" w:cs="Times New Roman"/>
          <w:color w:val="000000" w:themeColor="text1"/>
        </w:rPr>
        <w:t>указываются дата и время вскрытия конвертов, указанные объявлении</w:t>
      </w:r>
      <w:r w:rsidR="00EF4E9F" w:rsidRPr="00321AB2">
        <w:rPr>
          <w:rFonts w:ascii="Times New Roman" w:hAnsi="Times New Roman" w:cs="Times New Roman"/>
          <w:color w:val="000000" w:themeColor="text1"/>
        </w:rPr>
        <w:t>)</w:t>
      </w:r>
      <w:r w:rsidR="00733597">
        <w:rPr>
          <w:rFonts w:ascii="Times New Roman" w:hAnsi="Times New Roman" w:cs="Times New Roman"/>
          <w:color w:val="000000" w:themeColor="text1"/>
        </w:rPr>
        <w:t>»</w:t>
      </w:r>
      <w:r w:rsidR="00EF4E9F" w:rsidRPr="00321AB2">
        <w:rPr>
          <w:rFonts w:ascii="Times New Roman" w:hAnsi="Times New Roman" w:cs="Times New Roman"/>
          <w:color w:val="000000" w:themeColor="text1"/>
        </w:rPr>
        <w:t>.</w:t>
      </w:r>
    </w:p>
    <w:p w:rsidR="00FA088F" w:rsidRPr="000D4587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0D4587">
        <w:rPr>
          <w:rFonts w:ascii="Times New Roman" w:hAnsi="Times New Roman" w:cs="Times New Roman"/>
          <w:color w:val="000000" w:themeColor="text1"/>
        </w:rPr>
        <w:t xml:space="preserve">Окончательный срок подачи ценовых предложений </w:t>
      </w:r>
      <w:r w:rsidRPr="000D4587">
        <w:rPr>
          <w:rFonts w:ascii="Times New Roman" w:hAnsi="Times New Roman" w:cs="Times New Roman"/>
          <w:b/>
          <w:color w:val="000000" w:themeColor="text1"/>
        </w:rPr>
        <w:t xml:space="preserve">в </w:t>
      </w:r>
      <w:r w:rsidR="00EE70C9" w:rsidRPr="000D4587">
        <w:rPr>
          <w:rFonts w:ascii="Times New Roman" w:hAnsi="Times New Roman" w:cs="Times New Roman"/>
          <w:b/>
          <w:color w:val="000000" w:themeColor="text1"/>
          <w:lang w:val="kk-KZ"/>
        </w:rPr>
        <w:t>10</w:t>
      </w:r>
      <w:r w:rsidR="00003EA7" w:rsidRPr="000D4587">
        <w:rPr>
          <w:rFonts w:ascii="Times New Roman" w:hAnsi="Times New Roman" w:cs="Times New Roman"/>
          <w:b/>
          <w:color w:val="000000" w:themeColor="text1"/>
        </w:rPr>
        <w:t xml:space="preserve"> часов</w:t>
      </w:r>
      <w:r w:rsidRPr="000D4587">
        <w:rPr>
          <w:rFonts w:ascii="Times New Roman" w:hAnsi="Times New Roman" w:cs="Times New Roman"/>
          <w:b/>
          <w:color w:val="000000" w:themeColor="text1"/>
        </w:rPr>
        <w:t xml:space="preserve"> 00 минут</w:t>
      </w:r>
      <w:r w:rsidR="001F336F" w:rsidRPr="000D458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D4587" w:rsidRPr="000D4587">
        <w:rPr>
          <w:rFonts w:ascii="Times New Roman" w:hAnsi="Times New Roman" w:cs="Times New Roman"/>
          <w:b/>
          <w:color w:val="000000" w:themeColor="text1"/>
        </w:rPr>
        <w:t>15</w:t>
      </w:r>
      <w:r w:rsidR="00436E2F" w:rsidRPr="000D4587">
        <w:rPr>
          <w:rFonts w:ascii="Times New Roman" w:hAnsi="Times New Roman" w:cs="Times New Roman"/>
          <w:b/>
          <w:color w:val="000000" w:themeColor="text1"/>
        </w:rPr>
        <w:t xml:space="preserve"> апреля</w:t>
      </w:r>
      <w:r w:rsidR="00E34EA3" w:rsidRPr="000D458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D4587">
        <w:rPr>
          <w:rFonts w:ascii="Times New Roman" w:hAnsi="Times New Roman" w:cs="Times New Roman"/>
          <w:b/>
          <w:color w:val="000000" w:themeColor="text1"/>
        </w:rPr>
        <w:t>20</w:t>
      </w:r>
      <w:r w:rsidR="00003EA7" w:rsidRPr="000D4587">
        <w:rPr>
          <w:rFonts w:ascii="Times New Roman" w:hAnsi="Times New Roman" w:cs="Times New Roman"/>
          <w:b/>
          <w:color w:val="000000" w:themeColor="text1"/>
        </w:rPr>
        <w:t>2</w:t>
      </w:r>
      <w:r w:rsidR="001114E5" w:rsidRPr="000D4587">
        <w:rPr>
          <w:rFonts w:ascii="Times New Roman" w:hAnsi="Times New Roman" w:cs="Times New Roman"/>
          <w:b/>
          <w:color w:val="000000" w:themeColor="text1"/>
        </w:rPr>
        <w:t>2</w:t>
      </w:r>
      <w:r w:rsidR="001472B8" w:rsidRPr="000D458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D4587">
        <w:rPr>
          <w:rFonts w:ascii="Times New Roman" w:hAnsi="Times New Roman" w:cs="Times New Roman"/>
          <w:b/>
          <w:color w:val="000000" w:themeColor="text1"/>
        </w:rPr>
        <w:t>год</w:t>
      </w:r>
      <w:r w:rsidR="0066403E" w:rsidRPr="000D4587">
        <w:rPr>
          <w:rFonts w:ascii="Times New Roman" w:hAnsi="Times New Roman" w:cs="Times New Roman"/>
          <w:b/>
          <w:color w:val="000000" w:themeColor="text1"/>
        </w:rPr>
        <w:t>а.</w:t>
      </w:r>
    </w:p>
    <w:p w:rsidR="00FA088F" w:rsidRPr="006230BD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D4587">
        <w:rPr>
          <w:rFonts w:ascii="Times New Roman" w:hAnsi="Times New Roman" w:cs="Times New Roman"/>
          <w:color w:val="000000" w:themeColor="text1"/>
        </w:rPr>
        <w:t>Конверты с ценовыми предложениями будут в</w:t>
      </w:r>
      <w:r w:rsidR="006D7640" w:rsidRPr="000D4587">
        <w:rPr>
          <w:rFonts w:ascii="Times New Roman" w:hAnsi="Times New Roman" w:cs="Times New Roman"/>
          <w:color w:val="000000" w:themeColor="text1"/>
        </w:rPr>
        <w:t xml:space="preserve">скрываться </w:t>
      </w:r>
      <w:r w:rsidR="000D4587" w:rsidRPr="000D4587">
        <w:rPr>
          <w:rFonts w:ascii="Times New Roman" w:hAnsi="Times New Roman" w:cs="Times New Roman"/>
          <w:b/>
          <w:color w:val="000000" w:themeColor="text1"/>
        </w:rPr>
        <w:t>15</w:t>
      </w:r>
      <w:r w:rsidR="00B32DCC" w:rsidRPr="000D4587">
        <w:rPr>
          <w:rFonts w:ascii="Times New Roman" w:hAnsi="Times New Roman" w:cs="Times New Roman"/>
          <w:b/>
          <w:color w:val="000000" w:themeColor="text1"/>
        </w:rPr>
        <w:t xml:space="preserve"> апреля</w:t>
      </w:r>
      <w:r w:rsidR="00FE5009" w:rsidRPr="000D458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614B8" w:rsidRPr="000D4587">
        <w:rPr>
          <w:rFonts w:ascii="Times New Roman" w:hAnsi="Times New Roman" w:cs="Times New Roman"/>
          <w:b/>
          <w:color w:val="000000" w:themeColor="text1"/>
        </w:rPr>
        <w:t xml:space="preserve">в </w:t>
      </w:r>
      <w:r w:rsidR="00DE7A81" w:rsidRPr="000D4587">
        <w:rPr>
          <w:rFonts w:ascii="Times New Roman" w:hAnsi="Times New Roman" w:cs="Times New Roman"/>
          <w:b/>
          <w:color w:val="000000" w:themeColor="text1"/>
        </w:rPr>
        <w:t>1</w:t>
      </w:r>
      <w:r w:rsidR="00EE70C9" w:rsidRPr="000D4587">
        <w:rPr>
          <w:rFonts w:ascii="Times New Roman" w:hAnsi="Times New Roman" w:cs="Times New Roman"/>
          <w:b/>
          <w:color w:val="000000" w:themeColor="text1"/>
        </w:rPr>
        <w:t>1</w:t>
      </w:r>
      <w:r w:rsidR="006D7640" w:rsidRPr="000D4587">
        <w:rPr>
          <w:rFonts w:ascii="Times New Roman" w:hAnsi="Times New Roman" w:cs="Times New Roman"/>
          <w:b/>
          <w:color w:val="000000" w:themeColor="text1"/>
        </w:rPr>
        <w:t xml:space="preserve"> часов 00 </w:t>
      </w:r>
      <w:r w:rsidR="00003EA7" w:rsidRPr="000D4587">
        <w:rPr>
          <w:rFonts w:ascii="Times New Roman" w:hAnsi="Times New Roman" w:cs="Times New Roman"/>
          <w:b/>
          <w:color w:val="000000" w:themeColor="text1"/>
        </w:rPr>
        <w:t>минут 202</w:t>
      </w:r>
      <w:r w:rsidR="001114E5" w:rsidRPr="000D4587">
        <w:rPr>
          <w:rFonts w:ascii="Times New Roman" w:hAnsi="Times New Roman" w:cs="Times New Roman"/>
          <w:b/>
          <w:color w:val="000000" w:themeColor="text1"/>
        </w:rPr>
        <w:t>2</w:t>
      </w:r>
      <w:r w:rsidRPr="000D4587">
        <w:rPr>
          <w:rFonts w:ascii="Times New Roman" w:hAnsi="Times New Roman" w:cs="Times New Roman"/>
          <w:color w:val="000000" w:themeColor="text1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0D4587">
        <w:rPr>
          <w:rFonts w:ascii="Times New Roman" w:hAnsi="Times New Roman" w:cs="Times New Roman"/>
          <w:color w:val="000000" w:themeColor="text1"/>
        </w:rPr>
        <w:t>к</w:t>
      </w:r>
      <w:r w:rsidRPr="000D4587">
        <w:rPr>
          <w:rFonts w:ascii="Times New Roman" w:hAnsi="Times New Roman" w:cs="Times New Roman"/>
          <w:color w:val="000000" w:themeColor="text1"/>
        </w:rPr>
        <w:t xml:space="preserve">ого,20, </w:t>
      </w:r>
      <w:r w:rsidR="00D43453" w:rsidRPr="000D4587">
        <w:rPr>
          <w:rFonts w:ascii="Times New Roman" w:hAnsi="Times New Roman" w:cs="Times New Roman"/>
          <w:color w:val="000000" w:themeColor="text1"/>
        </w:rPr>
        <w:t>(</w:t>
      </w:r>
      <w:r w:rsidR="0048757B" w:rsidRPr="000D4587">
        <w:rPr>
          <w:rFonts w:ascii="Times New Roman" w:hAnsi="Times New Roman" w:cs="Times New Roman"/>
          <w:b/>
          <w:color w:val="000000" w:themeColor="text1"/>
        </w:rPr>
        <w:t>в здании бухгалтерии, кабинет № 2).</w:t>
      </w:r>
    </w:p>
    <w:p w:rsidR="006073DA" w:rsidRPr="001F6917" w:rsidRDefault="00FA088F" w:rsidP="001F6917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6230BD">
        <w:rPr>
          <w:rFonts w:ascii="Times New Roman" w:hAnsi="Times New Roman" w:cs="Times New Roman"/>
          <w:color w:val="000000" w:themeColor="text1"/>
        </w:rPr>
        <w:t>Потенциальные поставщики могут присутствовать при вскрытии конвертов с ценовыми</w:t>
      </w:r>
      <w:r w:rsidR="00797AFF" w:rsidRPr="006230BD">
        <w:rPr>
          <w:rFonts w:ascii="Times New Roman" w:hAnsi="Times New Roman" w:cs="Times New Roman"/>
          <w:color w:val="000000" w:themeColor="text1"/>
        </w:rPr>
        <w:t xml:space="preserve"> предложениями</w:t>
      </w:r>
      <w:r w:rsidR="007D305C" w:rsidRPr="006230BD">
        <w:rPr>
          <w:rFonts w:ascii="Times New Roman" w:hAnsi="Times New Roman" w:cs="Times New Roman"/>
          <w:color w:val="000000" w:themeColor="text1"/>
        </w:rPr>
        <w:t xml:space="preserve">. </w:t>
      </w:r>
      <w:r w:rsidRPr="006230BD">
        <w:rPr>
          <w:rFonts w:ascii="Times New Roman" w:hAnsi="Times New Roman" w:cs="Times New Roman"/>
          <w:color w:val="000000" w:themeColor="text1"/>
        </w:rPr>
        <w:t xml:space="preserve">Дополнительную информацию и справку можно получить по телефону 8 (7152) </w:t>
      </w:r>
      <w:r w:rsidR="0066403E" w:rsidRPr="006230BD">
        <w:rPr>
          <w:rFonts w:ascii="Times New Roman" w:hAnsi="Times New Roman" w:cs="Times New Roman"/>
          <w:color w:val="000000" w:themeColor="text1"/>
        </w:rPr>
        <w:t>52-52-35.</w:t>
      </w:r>
    </w:p>
    <w:p w:rsidR="000D4587" w:rsidRDefault="000D4587" w:rsidP="00A13704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767B8F" w:rsidRPr="008357A2" w:rsidRDefault="00A2722F" w:rsidP="00767B8F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>Х</w:t>
      </w:r>
      <w:r w:rsidR="00767B8F" w:rsidRPr="008357A2">
        <w:rPr>
          <w:rFonts w:ascii="Times New Roman" w:hAnsi="Times New Roman" w:cs="Times New Roman"/>
          <w:b/>
          <w:lang w:val="kk-KZ"/>
        </w:rPr>
        <w:t>абарландыру</w:t>
      </w:r>
    </w:p>
    <w:p w:rsidR="00E2095C" w:rsidRPr="008357A2" w:rsidRDefault="00D135D6" w:rsidP="00767B8F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lang w:val="kk-KZ"/>
        </w:rPr>
      </w:pPr>
      <w:r w:rsidRPr="008357A2">
        <w:rPr>
          <w:rFonts w:ascii="Times New Roman" w:hAnsi="Times New Roman" w:cs="Times New Roman"/>
          <w:b/>
          <w:lang w:val="kk-KZ"/>
        </w:rPr>
        <w:t>медицинал</w:t>
      </w:r>
      <w:r w:rsidR="008357A2" w:rsidRPr="008357A2">
        <w:rPr>
          <w:rFonts w:ascii="Times New Roman" w:hAnsi="Times New Roman" w:cs="Times New Roman"/>
          <w:b/>
          <w:lang w:val="kk-KZ"/>
        </w:rPr>
        <w:t>ық бұйымдар</w:t>
      </w:r>
      <w:r w:rsidRPr="008357A2">
        <w:rPr>
          <w:rFonts w:ascii="Times New Roman" w:hAnsi="Times New Roman" w:cs="Times New Roman"/>
          <w:b/>
          <w:lang w:val="kk-KZ"/>
        </w:rPr>
        <w:t xml:space="preserve"> сатып алуды жүргізу туралы</w:t>
      </w:r>
    </w:p>
    <w:p w:rsidR="00810FA3" w:rsidRPr="0036707E" w:rsidRDefault="00E2095C" w:rsidP="00E2095C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8357A2">
        <w:rPr>
          <w:rFonts w:ascii="Times New Roman" w:hAnsi="Times New Roman" w:cs="Times New Roman"/>
          <w:lang w:val="kk-KZ"/>
        </w:rPr>
        <w:t xml:space="preserve"> </w:t>
      </w:r>
      <w:r w:rsidR="00992879" w:rsidRPr="008357A2">
        <w:rPr>
          <w:rFonts w:ascii="Times New Roman" w:hAnsi="Times New Roman" w:cs="Times New Roman"/>
          <w:lang w:val="kk-KZ"/>
        </w:rPr>
        <w:t>Солтүстік Қазақстан облысы, Петропавл қаласы, Брусиловский көшесі,</w:t>
      </w:r>
      <w:r w:rsidR="00992879" w:rsidRPr="00992879">
        <w:rPr>
          <w:rFonts w:ascii="Times New Roman" w:hAnsi="Times New Roman" w:cs="Times New Roman"/>
          <w:lang w:val="kk-KZ"/>
        </w:rPr>
        <w:t xml:space="preserve"> 20 мекенжайы бойынша орналасқан </w:t>
      </w:r>
      <w:r w:rsidR="00733597">
        <w:rPr>
          <w:rFonts w:ascii="Times New Roman" w:hAnsi="Times New Roman" w:cs="Times New Roman"/>
          <w:lang w:val="kk-KZ"/>
        </w:rPr>
        <w:t>«</w:t>
      </w:r>
      <w:r w:rsidR="00992879" w:rsidRPr="00992879">
        <w:rPr>
          <w:rFonts w:ascii="Times New Roman" w:hAnsi="Times New Roman" w:cs="Times New Roman"/>
          <w:lang w:val="kk-KZ"/>
        </w:rPr>
        <w:t xml:space="preserve">Солтүстік Қазақстан </w:t>
      </w:r>
      <w:r w:rsidR="00992879" w:rsidRPr="008357A2">
        <w:rPr>
          <w:rFonts w:ascii="Times New Roman" w:hAnsi="Times New Roman" w:cs="Times New Roman"/>
          <w:lang w:val="kk-KZ"/>
        </w:rPr>
        <w:t>облысы әкімдігінің денсаулық сақтау басқармасы</w:t>
      </w:r>
      <w:r w:rsidR="00733597">
        <w:rPr>
          <w:rFonts w:ascii="Times New Roman" w:hAnsi="Times New Roman" w:cs="Times New Roman"/>
          <w:lang w:val="kk-KZ"/>
        </w:rPr>
        <w:t>»</w:t>
      </w:r>
      <w:r w:rsidR="00992879" w:rsidRPr="008357A2">
        <w:rPr>
          <w:rFonts w:ascii="Times New Roman" w:hAnsi="Times New Roman" w:cs="Times New Roman"/>
          <w:lang w:val="kk-KZ"/>
        </w:rPr>
        <w:t xml:space="preserve"> КММ </w:t>
      </w:r>
      <w:r w:rsidR="00733597">
        <w:rPr>
          <w:rFonts w:ascii="Times New Roman" w:hAnsi="Times New Roman" w:cs="Times New Roman"/>
          <w:lang w:val="kk-KZ"/>
        </w:rPr>
        <w:t>«</w:t>
      </w:r>
      <w:r w:rsidR="00992879" w:rsidRPr="008357A2">
        <w:rPr>
          <w:rFonts w:ascii="Times New Roman" w:hAnsi="Times New Roman" w:cs="Times New Roman"/>
          <w:lang w:val="kk-KZ"/>
        </w:rPr>
        <w:t>көп бейінді облыстық аурухана</w:t>
      </w:r>
      <w:r w:rsidR="00733597">
        <w:rPr>
          <w:rFonts w:ascii="Times New Roman" w:hAnsi="Times New Roman" w:cs="Times New Roman"/>
          <w:lang w:val="kk-KZ"/>
        </w:rPr>
        <w:t>»</w:t>
      </w:r>
      <w:r w:rsidR="00992879" w:rsidRPr="008357A2">
        <w:rPr>
          <w:rFonts w:ascii="Times New Roman" w:hAnsi="Times New Roman" w:cs="Times New Roman"/>
          <w:lang w:val="kk-KZ"/>
        </w:rPr>
        <w:t xml:space="preserve"> шаруашылық жүргізу құқығындағы коммуналдық мемлекеттік кәсіпорны медицинал</w:t>
      </w:r>
      <w:r w:rsidR="008357A2" w:rsidRPr="008357A2">
        <w:rPr>
          <w:rFonts w:ascii="Times New Roman" w:hAnsi="Times New Roman" w:cs="Times New Roman"/>
          <w:lang w:val="kk-KZ"/>
        </w:rPr>
        <w:t>ық бұйымдар</w:t>
      </w:r>
      <w:r w:rsidR="00992879" w:rsidRPr="008357A2">
        <w:rPr>
          <w:rFonts w:ascii="Times New Roman" w:hAnsi="Times New Roman" w:cs="Times New Roman"/>
          <w:lang w:val="kk-KZ"/>
        </w:rPr>
        <w:t xml:space="preserve"> сатып алу бойынша баға ұсыныстарын сұрату тәсілімен сатып алуды жариялайды.</w:t>
      </w:r>
      <w:r w:rsidR="00767B8F" w:rsidRPr="00767B8F">
        <w:rPr>
          <w:rFonts w:ascii="Times New Roman" w:hAnsi="Times New Roman" w:cs="Times New Roman"/>
          <w:lang w:val="kk-KZ"/>
        </w:rPr>
        <w:t xml:space="preserve"> </w:t>
      </w:r>
    </w:p>
    <w:p w:rsidR="00380194" w:rsidRPr="0036707E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36707E">
        <w:rPr>
          <w:rFonts w:ascii="Times New Roman" w:hAnsi="Times New Roman" w:cs="Times New Roman"/>
          <w:lang w:val="kk-KZ"/>
        </w:rPr>
        <w:t>Сатып алынатын тауарлардың толық тізімі, бөлінген сома, талап етілетін мерзім, жеткізу шарттары мен орны көрсетілген</w:t>
      </w:r>
    </w:p>
    <w:tbl>
      <w:tblPr>
        <w:tblW w:w="1516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993"/>
        <w:gridCol w:w="850"/>
        <w:gridCol w:w="1276"/>
        <w:gridCol w:w="1417"/>
        <w:gridCol w:w="2835"/>
        <w:gridCol w:w="3402"/>
      </w:tblGrid>
      <w:tr w:rsidR="00F869A2" w:rsidRPr="0036707E" w:rsidTr="00B34F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23" w:rsidRPr="0036707E" w:rsidRDefault="007B4C23" w:rsidP="007A6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  </w:t>
            </w: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F" w:rsidRPr="0036707E" w:rsidRDefault="005B079F" w:rsidP="005B079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jc w:val="center"/>
              <w:rPr>
                <w:rFonts w:ascii="Times New Roman" w:eastAsia="Times New Roman" w:hAnsi="Times New Roman" w:cs="Times New Roman"/>
                <w:b/>
                <w:color w:val="202124"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color w:val="202124"/>
                <w:lang w:val="kk-KZ"/>
              </w:rPr>
              <w:t>Аты</w:t>
            </w:r>
          </w:p>
          <w:p w:rsidR="007B4C23" w:rsidRPr="0036707E" w:rsidRDefault="007B4C23" w:rsidP="00B1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F" w:rsidRPr="0036707E" w:rsidRDefault="005B079F" w:rsidP="005B079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color w:val="202124"/>
                <w:lang w:val="kk-KZ"/>
              </w:rPr>
              <w:t>Өлшем бірлігі</w:t>
            </w:r>
          </w:p>
          <w:p w:rsidR="007B4C23" w:rsidRPr="0036707E" w:rsidRDefault="007B4C23" w:rsidP="007A6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23" w:rsidRPr="0036707E" w:rsidRDefault="005B079F" w:rsidP="007A6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Саны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23" w:rsidRPr="0036707E" w:rsidRDefault="005B079F" w:rsidP="007A6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Бағасы</w:t>
            </w:r>
            <w:proofErr w:type="spellEnd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теңге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C23" w:rsidRPr="0036707E" w:rsidRDefault="005B079F" w:rsidP="007A6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 xml:space="preserve">Сома, </w:t>
            </w: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теңге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C23" w:rsidRPr="0036707E" w:rsidRDefault="005B079F" w:rsidP="00B1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Жеткізілім</w:t>
            </w:r>
            <w:proofErr w:type="spellEnd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мерзімі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C23" w:rsidRPr="0036707E" w:rsidRDefault="005B079F" w:rsidP="00B1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Жеткізу</w:t>
            </w:r>
            <w:proofErr w:type="spellEnd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6707E">
              <w:rPr>
                <w:rFonts w:ascii="Times New Roman" w:eastAsia="Times New Roman" w:hAnsi="Times New Roman" w:cs="Times New Roman"/>
                <w:b/>
                <w:bCs/>
              </w:rPr>
              <w:t>мекенжайы</w:t>
            </w:r>
            <w:proofErr w:type="spellEnd"/>
          </w:p>
        </w:tc>
      </w:tr>
      <w:tr w:rsidR="0042547D" w:rsidRPr="0036707E" w:rsidTr="00694C5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Pr="00321AB2" w:rsidRDefault="0042547D" w:rsidP="004254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321AB2" w:rsidRDefault="0042547D" w:rsidP="0042547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Микрохирургиялық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операцияларға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стерильді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латекс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қолғаптар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Қолғаптар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әдеттегіден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20%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жұқа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Өлшемі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42547D" w:rsidRDefault="0042547D" w:rsidP="00425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47D">
              <w:rPr>
                <w:rFonts w:ascii="Times New Roman" w:hAnsi="Times New Roman" w:cs="Times New Roman"/>
                <w:sz w:val="20"/>
                <w:szCs w:val="20"/>
              </w:rPr>
              <w:t>жұбы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47D" w:rsidRPr="00423C85" w:rsidRDefault="0042547D" w:rsidP="004254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6230BD" w:rsidRDefault="0042547D" w:rsidP="004254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DA51CF" w:rsidRDefault="0042547D" w:rsidP="00425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1CF">
              <w:rPr>
                <w:rFonts w:ascii="Times New Roman" w:hAnsi="Times New Roman" w:cs="Times New Roman"/>
                <w:sz w:val="20"/>
                <w:szCs w:val="20"/>
              </w:rPr>
              <w:t>168 000,00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Pr="00321AB2" w:rsidRDefault="0042547D" w:rsidP="0042547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Default="0042547D" w:rsidP="0042547D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2547D" w:rsidRPr="0036707E" w:rsidTr="00694C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Pr="00321AB2" w:rsidRDefault="0042547D" w:rsidP="004254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321AB2" w:rsidRDefault="0042547D" w:rsidP="0042547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Микрохирургиялық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операцияларға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стерильді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латекс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қолғаптар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Қолғаптар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әдеттегіден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20%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жұқа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Неопудренные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текстурирленген.Өлшемі</w:t>
            </w:r>
            <w:proofErr w:type="spellEnd"/>
            <w:r w:rsidRPr="007F49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42547D" w:rsidRDefault="0042547D" w:rsidP="00425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47D">
              <w:rPr>
                <w:rFonts w:ascii="Times New Roman" w:hAnsi="Times New Roman" w:cs="Times New Roman"/>
                <w:sz w:val="20"/>
                <w:szCs w:val="20"/>
              </w:rPr>
              <w:t>жұбы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47D" w:rsidRPr="00423C85" w:rsidRDefault="0042547D" w:rsidP="004254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6233F8" w:rsidRDefault="0042547D" w:rsidP="004254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DA51CF" w:rsidRDefault="0042547D" w:rsidP="004254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51CF">
              <w:rPr>
                <w:rFonts w:ascii="Times New Roman" w:hAnsi="Times New Roman" w:cs="Times New Roman"/>
                <w:sz w:val="20"/>
                <w:szCs w:val="20"/>
              </w:rPr>
              <w:t>392 000,00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Pr="00321AB2" w:rsidRDefault="0042547D" w:rsidP="0042547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Default="0042547D" w:rsidP="0042547D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2547D" w:rsidRPr="0036707E" w:rsidTr="00694C5E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Pr="00321AB2" w:rsidRDefault="0042547D" w:rsidP="004254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321AB2" w:rsidRDefault="0042547D" w:rsidP="0042547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Ортопедиялық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операцияларға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стерильді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латекс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қолғаптар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Әдеттегіден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20%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қалың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емес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текстураланған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Өлшемі</w:t>
            </w:r>
            <w:proofErr w:type="spellEnd"/>
            <w:r w:rsidRPr="004254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42547D" w:rsidRDefault="0042547D" w:rsidP="00425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47D">
              <w:rPr>
                <w:rFonts w:ascii="Times New Roman" w:hAnsi="Times New Roman" w:cs="Times New Roman"/>
                <w:sz w:val="20"/>
                <w:szCs w:val="20"/>
              </w:rPr>
              <w:t>жұбы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47D" w:rsidRPr="00423C85" w:rsidRDefault="0042547D" w:rsidP="004254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23C8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6230BD" w:rsidRDefault="0042547D" w:rsidP="004254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47D" w:rsidRPr="00DA51CF" w:rsidRDefault="0042547D" w:rsidP="00425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1CF">
              <w:rPr>
                <w:rFonts w:ascii="Times New Roman" w:hAnsi="Times New Roman" w:cs="Times New Roman"/>
                <w:sz w:val="20"/>
                <w:szCs w:val="20"/>
              </w:rPr>
              <w:t>210 000,00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Pr="00321AB2" w:rsidRDefault="0042547D" w:rsidP="0042547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7D" w:rsidRDefault="0042547D" w:rsidP="0042547D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A2530" w:rsidRPr="0036707E" w:rsidTr="00750E61">
        <w:trPr>
          <w:trHeight w:val="8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321AB2" w:rsidRDefault="008A2530" w:rsidP="008A253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Reno-S90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Пластер-</w:t>
            </w:r>
            <w:proofErr w:type="gram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плазмалық</w:t>
            </w:r>
            <w:proofErr w:type="gram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стерилизаторында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жұмыс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істеуге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жалпақ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150мм*70м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стерилизациялық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орамдар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741ED6" w:rsidRDefault="00092D9E" w:rsidP="008A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Default="008A2530" w:rsidP="008A2530">
            <w:pPr>
              <w:spacing w:line="240" w:lineRule="auto"/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A2530" w:rsidRPr="0036707E" w:rsidTr="00694C5E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321AB2" w:rsidRDefault="008A2530" w:rsidP="008A253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Reno-S90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Пластер-</w:t>
            </w:r>
            <w:proofErr w:type="gram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плазмалық</w:t>
            </w:r>
            <w:proofErr w:type="gram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стерилизаторында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ұмыс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істеуге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жалпақ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200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мм*70м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стерилизациялық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орамдар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741ED6" w:rsidRDefault="00092D9E" w:rsidP="008A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Default="008A2530" w:rsidP="008A2530">
            <w:pPr>
              <w:spacing w:line="240" w:lineRule="auto"/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A2530" w:rsidRPr="0036707E" w:rsidTr="00694C5E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321AB2" w:rsidRDefault="008A2530" w:rsidP="008A253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Reno-S90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Пластер-</w:t>
            </w:r>
            <w:proofErr w:type="gram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плазмалық</w:t>
            </w:r>
            <w:proofErr w:type="gram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стерилизаторында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ұмыс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істеуге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жалпақ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250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мм*70м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стерилизациялық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орамдар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741ED6" w:rsidRDefault="00092D9E" w:rsidP="008A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219 000</w:t>
            </w:r>
            <w:r w:rsidRPr="002C347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Default="008A2530" w:rsidP="008A2530">
            <w:pPr>
              <w:spacing w:line="240" w:lineRule="auto"/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A2530" w:rsidRPr="0036707E" w:rsidTr="00694C5E"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321AB2" w:rsidRDefault="008A2530" w:rsidP="008A253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Reno-S90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Пластер-</w:t>
            </w:r>
            <w:proofErr w:type="gram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плазмалық</w:t>
            </w:r>
            <w:proofErr w:type="gram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стерилизаторында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істеуге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жалпақ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300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мм*70м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стерилизациялық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орамдар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741ED6" w:rsidRDefault="00092D9E" w:rsidP="008A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Default="008A2530" w:rsidP="008A2530">
            <w:pPr>
              <w:spacing w:line="240" w:lineRule="auto"/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A2530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1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Reno-S90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Пластер-</w:t>
            </w:r>
            <w:proofErr w:type="gram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плазмалық</w:t>
            </w:r>
            <w:proofErr w:type="gram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стерилизаторында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ұмыс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істеуге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жалпақ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350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мм*70м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стерилизациялық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орамдар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741ED6" w:rsidRDefault="00092D9E" w:rsidP="008A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Default="008A2530" w:rsidP="008A2530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A2530" w:rsidRPr="0036707E" w:rsidTr="00773726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Reno-S90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Пластер-</w:t>
            </w:r>
            <w:proofErr w:type="gram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плазмалық</w:t>
            </w:r>
            <w:proofErr w:type="gram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стерилизаторында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ұмыс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істеуге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жалпақ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400</w:t>
            </w:r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мм*70м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стерилизациялық</w:t>
            </w:r>
            <w:proofErr w:type="spellEnd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2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орамдар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741ED6" w:rsidRDefault="00092D9E" w:rsidP="008A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530" w:rsidRPr="00FB4363" w:rsidRDefault="008A2530" w:rsidP="008A25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FB4363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30" w:rsidRPr="006230BD" w:rsidRDefault="008A2530" w:rsidP="008A25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Pr="00321AB2" w:rsidRDefault="008A2530" w:rsidP="008A253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30" w:rsidRDefault="008A2530" w:rsidP="008A2530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C010C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Fabius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Plus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Drager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)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наркозды-тыныс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аппаратына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ылғал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ұстағыш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12 дана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Default="005C010C" w:rsidP="005C010C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10C" w:rsidRPr="006230BD" w:rsidRDefault="005C010C" w:rsidP="005C01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Pr="006230BD" w:rsidRDefault="005C010C" w:rsidP="005C0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Pr="006230BD" w:rsidRDefault="005C010C" w:rsidP="005C0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Default="005C010C" w:rsidP="005C010C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C010C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Fabius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Plus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Drager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 наркоз-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тыныс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аппаратына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ағын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датчигі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5 дана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Default="005C010C" w:rsidP="005C010C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10C" w:rsidRPr="00F731BB" w:rsidRDefault="005C010C" w:rsidP="005C01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Pr="00222D5C" w:rsidRDefault="005C010C" w:rsidP="005C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161 000,00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Pr="00222D5C" w:rsidRDefault="005C010C" w:rsidP="005C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161 000,00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Default="005C010C" w:rsidP="005C010C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C010C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Fabius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Plus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Drager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)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наркозды-тыныс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алу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аппаратына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pgNum/>
            </w:r>
            <w:proofErr w:type="spellStart"/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ыны</w:t>
            </w:r>
            <w:proofErr w:type="spellEnd"/>
            <w:r w:rsidR="007335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салу</w:t>
            </w:r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қоспасының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сынамасын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алуға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желі</w:t>
            </w:r>
            <w:proofErr w:type="spellEnd"/>
            <w:r w:rsidRPr="00092D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10 дана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Default="005C010C" w:rsidP="005C010C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10C" w:rsidRPr="006230BD" w:rsidRDefault="005C010C" w:rsidP="005C01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Pr="00222D5C" w:rsidRDefault="005C010C" w:rsidP="005C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D5C"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10C" w:rsidRPr="00222D5C" w:rsidRDefault="005C010C" w:rsidP="005C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Pr="00321AB2" w:rsidRDefault="005C010C" w:rsidP="005C01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C" w:rsidRDefault="005C010C" w:rsidP="005C010C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Жаралы</w:t>
            </w:r>
            <w:proofErr w:type="spellEnd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таңғыш</w:t>
            </w:r>
            <w:proofErr w:type="spellEnd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5 х7, 2 см. </w:t>
            </w:r>
            <w:proofErr w:type="spellStart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төсем</w:t>
            </w:r>
            <w:proofErr w:type="spellEnd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2.5 х 3.8 см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r w:rsidRPr="00485734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050A98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50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1248B4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62 500,00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Жаралы</w:t>
            </w:r>
            <w:proofErr w:type="spellEnd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таңғыш</w:t>
            </w:r>
            <w:proofErr w:type="spellEnd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6 x10 см. </w:t>
            </w:r>
            <w:proofErr w:type="spellStart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төсемі</w:t>
            </w:r>
            <w:proofErr w:type="spellEnd"/>
            <w:r w:rsidRPr="00321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3.4 х 6.5 см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81267E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050A98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50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8B4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Зертханалық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зерттеулерге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диагностикалық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гемолитикалық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сұйық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сарысу</w:t>
            </w:r>
            <w:proofErr w:type="spellEnd"/>
            <w:r w:rsidRPr="007E7B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(титр 1: 3000)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321AB2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Audicom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AC9801 электролит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анализаторына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калибрлейтін</w:t>
            </w:r>
            <w:proofErr w:type="spellEnd"/>
            <w:proofErr w:type="gram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реагенті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321AB2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10C">
              <w:rPr>
                <w:rFonts w:ascii="Times New Roman" w:hAnsi="Times New Roman" w:cs="Times New Roman"/>
                <w:sz w:val="20"/>
                <w:szCs w:val="20"/>
              </w:rPr>
              <w:t>құты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1 960 000,00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Стандартты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Audicom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AC9801 электролит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анализаторына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Реагент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5C010C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10C">
              <w:rPr>
                <w:rFonts w:ascii="Times New Roman" w:hAnsi="Times New Roman" w:cs="Times New Roman"/>
                <w:sz w:val="20"/>
                <w:szCs w:val="20"/>
              </w:rPr>
              <w:t>құты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Audicom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AC9801 электролит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анализаторына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электродтарды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белсендіру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реагенті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5C010C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10C">
              <w:rPr>
                <w:rFonts w:ascii="Times New Roman" w:hAnsi="Times New Roman" w:cs="Times New Roman"/>
                <w:sz w:val="20"/>
                <w:szCs w:val="20"/>
              </w:rPr>
              <w:t>құты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Audicom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AC9801 электролит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анализаторына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депротеиндеу</w:t>
            </w:r>
            <w:proofErr w:type="spellEnd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2F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реагенті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5C010C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10C">
              <w:rPr>
                <w:rFonts w:ascii="Times New Roman" w:hAnsi="Times New Roman" w:cs="Times New Roman"/>
                <w:sz w:val="20"/>
                <w:szCs w:val="20"/>
              </w:rPr>
              <w:t>құты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6230BD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A42F2B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24F </w:t>
            </w:r>
            <w:proofErr w:type="spellStart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трокарымен</w:t>
            </w:r>
            <w:proofErr w:type="spellEnd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торакалды</w:t>
            </w:r>
            <w:proofErr w:type="spellEnd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дренажға</w:t>
            </w:r>
            <w:proofErr w:type="spellEnd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B36C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Катетер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5C010C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line="240" w:lineRule="auto"/>
            </w:pP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Солтүстік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Брусиловский к., 20 (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Дәріхана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қоймасы</w:t>
            </w:r>
            <w:proofErr w:type="spellEnd"/>
            <w:r w:rsidRPr="00AB7A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4C2948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Тест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жолақтар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анықтау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үшін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глюкоза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зәрде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4C2948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2948"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Pr="004C2948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C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4C2948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948">
              <w:rPr>
                <w:rFonts w:ascii="Times New Roman" w:eastAsia="Times New Roman" w:hAnsi="Times New Roman" w:cs="Times New Roman"/>
                <w:sz w:val="20"/>
                <w:szCs w:val="20"/>
              </w:rPr>
              <w:t>3650,00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4C2948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948">
              <w:rPr>
                <w:rFonts w:ascii="Times New Roman" w:eastAsia="Times New Roman" w:hAnsi="Times New Roman" w:cs="Times New Roman"/>
                <w:sz w:val="20"/>
                <w:szCs w:val="20"/>
              </w:rPr>
              <w:t>182 500,00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AB7A37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Әуезов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к-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, 133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4C2948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Зәрдегі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ақуызды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анықтауға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реагенттер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жиынтығы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пирогаллол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қызыл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әдісі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733597" w:rsidRDefault="001248B4" w:rsidP="001248B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C2948">
              <w:rPr>
                <w:rFonts w:ascii="Times New Roman" w:hAnsi="Times New Roman" w:cs="Times New Roman"/>
                <w:sz w:val="20"/>
                <w:szCs w:val="20"/>
              </w:rPr>
              <w:t>жинағы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AB7A37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Әуезов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к-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, 133</w:t>
            </w:r>
          </w:p>
        </w:tc>
      </w:tr>
      <w:tr w:rsidR="001248B4" w:rsidRPr="0036707E" w:rsidTr="00694C5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733597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Амниоцентезге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арналған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ине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18g 9.0 см.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бір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реттік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стерильді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№ 10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өздігінен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бекітілетін</w:t>
            </w:r>
            <w:proofErr w:type="spellEnd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C29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мандрен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Pr="004C2948" w:rsidRDefault="001248B4" w:rsidP="00124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2948">
              <w:rPr>
                <w:rFonts w:ascii="Times New Roman" w:hAnsi="Times New Roman" w:cs="Times New Roman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B4" w:rsidRDefault="001248B4" w:rsidP="00124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751 000,00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Default="001248B4" w:rsidP="001248B4"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өтініші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қаржы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жылы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желтоқсанға</w:t>
            </w:r>
            <w:proofErr w:type="spellEnd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5B7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AB7A37" w:rsidRDefault="001248B4" w:rsidP="001248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687558">
              <w:rPr>
                <w:rFonts w:ascii="Times New Roman" w:eastAsia="Times New Roman" w:hAnsi="Times New Roman" w:cs="Times New Roman"/>
                <w:sz w:val="20"/>
                <w:szCs w:val="20"/>
              </w:rPr>
              <w:t>, 233</w:t>
            </w:r>
          </w:p>
        </w:tc>
      </w:tr>
      <w:tr w:rsidR="001248B4" w:rsidRPr="0036707E" w:rsidTr="00C20358">
        <w:trPr>
          <w:trHeight w:val="8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4" w:rsidRPr="00321AB2" w:rsidRDefault="001248B4" w:rsidP="00E0410F">
            <w:pPr>
              <w:pStyle w:val="HTML"/>
              <w:shd w:val="clear" w:color="auto" w:fill="F8F9FA"/>
              <w:spacing w:line="360" w:lineRule="atLeast"/>
              <w:rPr>
                <w:rFonts w:ascii="Times New Roman" w:hAnsi="Times New Roman" w:cs="Times New Roman"/>
                <w:color w:val="70757A"/>
              </w:rPr>
            </w:pPr>
            <w:r w:rsidRPr="00321AB2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                       </w:t>
            </w:r>
            <w:proofErr w:type="spellStart"/>
            <w:r w:rsidRPr="00321AB2">
              <w:rPr>
                <w:rFonts w:ascii="Times New Roman" w:eastAsia="Times New Roman" w:hAnsi="Times New Roman" w:cs="Times New Roman"/>
                <w:b/>
              </w:rPr>
              <w:t>Жалпы</w:t>
            </w:r>
            <w:proofErr w:type="spellEnd"/>
            <w:r w:rsidRPr="00E0410F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E0410F" w:rsidRPr="00E0410F">
              <w:rPr>
                <w:rFonts w:ascii="Times New Roman" w:eastAsia="Times New Roman" w:hAnsi="Times New Roman" w:cs="Times New Roman"/>
                <w:b/>
              </w:rPr>
              <w:t>7 624 000</w:t>
            </w:r>
            <w:r w:rsidRPr="00E0410F">
              <w:rPr>
                <w:rFonts w:ascii="Times New Roman" w:eastAsia="Times New Roman" w:hAnsi="Times New Roman" w:cs="Times New Roman"/>
                <w:b/>
              </w:rPr>
              <w:t>,00</w:t>
            </w:r>
            <w:bookmarkStart w:id="18" w:name="_GoBack"/>
            <w:bookmarkEnd w:id="18"/>
          </w:p>
        </w:tc>
      </w:tr>
    </w:tbl>
    <w:p w:rsidR="00810FA3" w:rsidRPr="0036707E" w:rsidRDefault="00810FA3" w:rsidP="003202EF">
      <w:pPr>
        <w:spacing w:after="0"/>
        <w:jc w:val="both"/>
        <w:outlineLvl w:val="0"/>
        <w:rPr>
          <w:rFonts w:ascii="Times New Roman" w:hAnsi="Times New Roman" w:cs="Times New Roman"/>
          <w:lang w:val="kk-KZ"/>
        </w:rPr>
      </w:pPr>
    </w:p>
    <w:p w:rsidR="00810FA3" w:rsidRPr="0036707E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36707E">
        <w:rPr>
          <w:rFonts w:ascii="Times New Roman" w:hAnsi="Times New Roman" w:cs="Times New Roman"/>
          <w:lang w:val="kk-KZ"/>
        </w:rPr>
        <w:t>Төлем алдындағы құжаттар стандартты келісімнің 7-тармағында көрсетілген.</w:t>
      </w:r>
    </w:p>
    <w:p w:rsidR="00810FA3" w:rsidRPr="0036707E" w:rsidRDefault="00AC6721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36707E">
        <w:rPr>
          <w:rFonts w:ascii="Times New Roman" w:hAnsi="Times New Roman" w:cs="Times New Roman"/>
          <w:lang w:val="kk-KZ"/>
        </w:rPr>
        <w:t>«Дәрілік заттарды, медициналық мақсаттағы бұйымдарды және мамандандырылған сатып алуды ұйымдастыру және жүргізу қағидаларын бекіту туралы» Қазақстан Республикасы Үкіметінің 2021 жылғы 4 маусымдағы No 375 қаулысының 14-тармағында көрсетілген барлық әлеуетті жеткізушілер. ақысыз медициналық көмектің кепілдендірілген көлемі шеңберіндегі және (немесе) міндетті әлеуметтік медициналық сақтандыру жүйесіндегі, фармацевтикалық қызметтердегі медициналық өнімдер ».</w:t>
      </w:r>
    </w:p>
    <w:p w:rsidR="00810FA3" w:rsidRPr="0036707E" w:rsidRDefault="00810FA3" w:rsidP="005E0904">
      <w:pPr>
        <w:shd w:val="clear" w:color="auto" w:fill="FFFFFF" w:themeFill="background1"/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36707E">
        <w:rPr>
          <w:rFonts w:ascii="Times New Roman" w:hAnsi="Times New Roman" w:cs="Times New Roman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810FA3" w:rsidRPr="00D729C7" w:rsidRDefault="00810FA3" w:rsidP="005E0904">
      <w:pPr>
        <w:pStyle w:val="HTML"/>
        <w:shd w:val="clear" w:color="auto" w:fill="FFFFFF" w:themeFill="background1"/>
        <w:jc w:val="both"/>
        <w:rPr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36707E">
        <w:rPr>
          <w:rFonts w:ascii="Times New Roman" w:hAnsi="Times New Roman" w:cs="Times New Roman"/>
          <w:sz w:val="22"/>
          <w:szCs w:val="22"/>
          <w:lang w:val="kk-KZ"/>
        </w:rPr>
        <w:lastRenderedPageBreak/>
        <w:t>Конвертті тапсырыс берушіге Солтүстік Қазақстан облысы, Петропавл қ., Мекен-жайы бойынша жіберу керек. Брусиловский, 20 (бухгалтерлік ғимарат, №2 кабинет) және «</w:t>
      </w:r>
      <w:r w:rsidR="00C8297C" w:rsidRPr="0036707E">
        <w:rPr>
          <w:rFonts w:ascii="Times New Roman" w:hAnsi="Times New Roman" w:cs="Times New Roman"/>
          <w:color w:val="202124"/>
          <w:sz w:val="22"/>
          <w:szCs w:val="22"/>
          <w:lang w:val="kk-KZ"/>
        </w:rPr>
        <w:t>Медициналық бұйымды, медициналық техниканы сұрату тәсілімен сатып алу</w:t>
      </w:r>
      <w:r w:rsidR="001114E5" w:rsidRPr="0036707E">
        <w:rPr>
          <w:rFonts w:ascii="Times New Roman" w:hAnsi="Times New Roman" w:cs="Times New Roman"/>
          <w:sz w:val="22"/>
          <w:szCs w:val="22"/>
          <w:lang w:val="kk-KZ"/>
        </w:rPr>
        <w:t>» және «2022</w:t>
      </w:r>
      <w:r w:rsidRPr="0036707E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0D4587">
        <w:rPr>
          <w:rFonts w:ascii="Times New Roman" w:hAnsi="Times New Roman" w:cs="Times New Roman"/>
          <w:sz w:val="22"/>
          <w:szCs w:val="22"/>
          <w:lang w:val="kk-KZ"/>
        </w:rPr>
        <w:t xml:space="preserve">жылғы </w:t>
      </w:r>
      <w:r w:rsidR="000D4587" w:rsidRPr="000D4587">
        <w:rPr>
          <w:rFonts w:ascii="Times New Roman" w:hAnsi="Times New Roman" w:cs="Times New Roman"/>
          <w:sz w:val="22"/>
          <w:szCs w:val="22"/>
          <w:lang w:val="kk-KZ"/>
        </w:rPr>
        <w:t>15</w:t>
      </w:r>
      <w:r w:rsidR="007E3A6F" w:rsidRPr="000D4587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="00D729C7" w:rsidRPr="000D4587">
        <w:rPr>
          <w:rFonts w:ascii="Times New Roman" w:hAnsi="Times New Roman" w:cs="Times New Roman"/>
          <w:sz w:val="22"/>
          <w:szCs w:val="22"/>
          <w:lang w:val="kk-KZ"/>
        </w:rPr>
        <w:t xml:space="preserve">сәуір </w:t>
      </w:r>
      <w:r w:rsidR="00673A1B" w:rsidRPr="000D4587">
        <w:rPr>
          <w:rFonts w:ascii="Times New Roman" w:hAnsi="Times New Roman" w:cs="Times New Roman"/>
          <w:sz w:val="22"/>
          <w:szCs w:val="22"/>
          <w:lang w:val="kk-KZ"/>
        </w:rPr>
        <w:t>с</w:t>
      </w:r>
      <w:r w:rsidR="00673A1B" w:rsidRPr="00D729C7">
        <w:rPr>
          <w:rFonts w:ascii="Times New Roman" w:hAnsi="Times New Roman" w:cs="Times New Roman"/>
          <w:sz w:val="22"/>
          <w:szCs w:val="22"/>
          <w:lang w:val="kk-KZ"/>
        </w:rPr>
        <w:t>ағат</w:t>
      </w:r>
      <w:r w:rsidR="00E942FC" w:rsidRPr="00D729C7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="009F70DE" w:rsidRPr="00D729C7">
        <w:rPr>
          <w:rFonts w:ascii="Times New Roman" w:hAnsi="Times New Roman" w:cs="Times New Roman"/>
          <w:sz w:val="22"/>
          <w:szCs w:val="22"/>
          <w:lang w:val="kk-KZ"/>
        </w:rPr>
        <w:t>11</w:t>
      </w:r>
      <w:r w:rsidR="00DE7A81" w:rsidRPr="00D729C7">
        <w:rPr>
          <w:rFonts w:ascii="Times New Roman" w:hAnsi="Times New Roman" w:cs="Times New Roman"/>
          <w:sz w:val="22"/>
          <w:szCs w:val="22"/>
          <w:lang w:val="kk-KZ"/>
        </w:rPr>
        <w:t>:</w:t>
      </w:r>
      <w:r w:rsidRPr="00D729C7">
        <w:rPr>
          <w:rFonts w:ascii="Times New Roman" w:hAnsi="Times New Roman" w:cs="Times New Roman"/>
          <w:sz w:val="22"/>
          <w:szCs w:val="22"/>
          <w:lang w:val="kk-KZ"/>
        </w:rPr>
        <w:t>00-ге дейін ашпаңыз (хабарландыруда көрсетілген конверттерді ашу күні мен уақыты көрсетілген)» деген сөздерден тұрады.</w:t>
      </w:r>
    </w:p>
    <w:p w:rsidR="00810FA3" w:rsidRPr="000D4587" w:rsidRDefault="00810FA3" w:rsidP="005E0904">
      <w:pPr>
        <w:shd w:val="clear" w:color="auto" w:fill="FFFFFF" w:themeFill="background1"/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D729C7">
        <w:rPr>
          <w:rFonts w:ascii="Times New Roman" w:hAnsi="Times New Roman" w:cs="Times New Roman"/>
          <w:lang w:val="kk-KZ"/>
        </w:rPr>
        <w:t>Баға ұсыныст</w:t>
      </w:r>
      <w:r w:rsidR="001114E5" w:rsidRPr="00D729C7">
        <w:rPr>
          <w:rFonts w:ascii="Times New Roman" w:hAnsi="Times New Roman" w:cs="Times New Roman"/>
          <w:lang w:val="kk-KZ"/>
        </w:rPr>
        <w:t>арын ұсынудың соңғы мерзімі 2022</w:t>
      </w:r>
      <w:r w:rsidRPr="00D729C7">
        <w:rPr>
          <w:rFonts w:ascii="Times New Roman" w:hAnsi="Times New Roman" w:cs="Times New Roman"/>
          <w:lang w:val="kk-KZ"/>
        </w:rPr>
        <w:t xml:space="preserve"> </w:t>
      </w:r>
      <w:r w:rsidRPr="000D4587">
        <w:rPr>
          <w:rFonts w:ascii="Times New Roman" w:hAnsi="Times New Roman" w:cs="Times New Roman"/>
          <w:lang w:val="kk-KZ"/>
        </w:rPr>
        <w:t xml:space="preserve">жылдың </w:t>
      </w:r>
      <w:r w:rsidR="000D4587" w:rsidRPr="000D4587">
        <w:rPr>
          <w:rFonts w:ascii="Times New Roman" w:hAnsi="Times New Roman" w:cs="Times New Roman"/>
          <w:lang w:val="kk-KZ"/>
        </w:rPr>
        <w:t>15</w:t>
      </w:r>
      <w:r w:rsidR="00010071" w:rsidRPr="000D4587">
        <w:rPr>
          <w:rFonts w:ascii="Times New Roman" w:hAnsi="Times New Roman" w:cs="Times New Roman"/>
          <w:lang w:val="kk-KZ"/>
        </w:rPr>
        <w:t xml:space="preserve"> </w:t>
      </w:r>
      <w:r w:rsidR="00D729C7" w:rsidRPr="000D4587">
        <w:rPr>
          <w:rFonts w:ascii="Times New Roman" w:hAnsi="Times New Roman" w:cs="Times New Roman"/>
          <w:lang w:val="kk-KZ"/>
        </w:rPr>
        <w:t>сәуір</w:t>
      </w:r>
      <w:r w:rsidR="007B4C23" w:rsidRPr="000D4587">
        <w:rPr>
          <w:rFonts w:ascii="Times New Roman" w:hAnsi="Times New Roman" w:cs="Times New Roman"/>
          <w:lang w:val="kk-KZ"/>
        </w:rPr>
        <w:t xml:space="preserve"> </w:t>
      </w:r>
      <w:r w:rsidR="009F70DE" w:rsidRPr="000D4587">
        <w:rPr>
          <w:rFonts w:ascii="Times New Roman" w:hAnsi="Times New Roman" w:cs="Times New Roman"/>
          <w:lang w:val="kk-KZ"/>
        </w:rPr>
        <w:t>сағат 10</w:t>
      </w:r>
      <w:r w:rsidR="00DE7A81" w:rsidRPr="000D4587">
        <w:rPr>
          <w:rFonts w:ascii="Times New Roman" w:hAnsi="Times New Roman" w:cs="Times New Roman"/>
          <w:lang w:val="kk-KZ"/>
        </w:rPr>
        <w:t>:</w:t>
      </w:r>
      <w:r w:rsidRPr="000D4587">
        <w:rPr>
          <w:rFonts w:ascii="Times New Roman" w:hAnsi="Times New Roman" w:cs="Times New Roman"/>
          <w:lang w:val="kk-KZ"/>
        </w:rPr>
        <w:t>00-де.</w:t>
      </w:r>
    </w:p>
    <w:p w:rsidR="00810FA3" w:rsidRPr="0036707E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0D4587">
        <w:rPr>
          <w:rFonts w:ascii="Times New Roman" w:hAnsi="Times New Roman" w:cs="Times New Roman"/>
          <w:lang w:val="kk-KZ"/>
        </w:rPr>
        <w:t xml:space="preserve">Баға ұсыныстары бар конверттер </w:t>
      </w:r>
      <w:r w:rsidR="000D4587" w:rsidRPr="000D4587">
        <w:rPr>
          <w:rFonts w:ascii="Times New Roman" w:hAnsi="Times New Roman" w:cs="Times New Roman"/>
          <w:lang w:val="kk-KZ"/>
        </w:rPr>
        <w:t>15</w:t>
      </w:r>
      <w:r w:rsidR="009B006E" w:rsidRPr="000D4587">
        <w:rPr>
          <w:rFonts w:ascii="Times New Roman" w:hAnsi="Times New Roman" w:cs="Times New Roman"/>
          <w:lang w:val="kk-KZ"/>
        </w:rPr>
        <w:t xml:space="preserve"> </w:t>
      </w:r>
      <w:r w:rsidR="00D729C7" w:rsidRPr="000D4587">
        <w:rPr>
          <w:rFonts w:ascii="Times New Roman" w:hAnsi="Times New Roman" w:cs="Times New Roman"/>
          <w:lang w:val="kk-KZ"/>
        </w:rPr>
        <w:t>сәуір</w:t>
      </w:r>
      <w:r w:rsidR="007B4C23" w:rsidRPr="000D4587">
        <w:rPr>
          <w:rFonts w:ascii="Times New Roman" w:hAnsi="Times New Roman" w:cs="Times New Roman"/>
          <w:lang w:val="kk-KZ"/>
        </w:rPr>
        <w:t xml:space="preserve"> </w:t>
      </w:r>
      <w:r w:rsidR="001114E5" w:rsidRPr="000D4587">
        <w:rPr>
          <w:rFonts w:ascii="Times New Roman" w:hAnsi="Times New Roman" w:cs="Times New Roman"/>
          <w:lang w:val="kk-KZ"/>
        </w:rPr>
        <w:t>2022</w:t>
      </w:r>
      <w:r w:rsidR="00DE7A81" w:rsidRPr="000D4587">
        <w:rPr>
          <w:rFonts w:ascii="Times New Roman" w:hAnsi="Times New Roman" w:cs="Times New Roman"/>
          <w:lang w:val="kk-KZ"/>
        </w:rPr>
        <w:t xml:space="preserve"> сағат</w:t>
      </w:r>
      <w:r w:rsidR="009F70DE" w:rsidRPr="000D4587">
        <w:rPr>
          <w:rFonts w:ascii="Times New Roman" w:hAnsi="Times New Roman" w:cs="Times New Roman"/>
          <w:lang w:val="kk-KZ"/>
        </w:rPr>
        <w:t xml:space="preserve"> 11</w:t>
      </w:r>
      <w:r w:rsidR="00DE7A81" w:rsidRPr="000D4587">
        <w:rPr>
          <w:rFonts w:ascii="Times New Roman" w:hAnsi="Times New Roman" w:cs="Times New Roman"/>
          <w:lang w:val="kk-KZ"/>
        </w:rPr>
        <w:t>:</w:t>
      </w:r>
      <w:r w:rsidRPr="000D4587">
        <w:rPr>
          <w:rFonts w:ascii="Times New Roman" w:hAnsi="Times New Roman" w:cs="Times New Roman"/>
          <w:lang w:val="kk-KZ"/>
        </w:rPr>
        <w:t>00-де мына мекен-жайда ашылады: Солтүстік Қазақстан</w:t>
      </w:r>
      <w:r w:rsidR="0036376E" w:rsidRPr="000D4587">
        <w:rPr>
          <w:rFonts w:ascii="Times New Roman" w:hAnsi="Times New Roman" w:cs="Times New Roman"/>
          <w:lang w:val="kk-KZ"/>
        </w:rPr>
        <w:t xml:space="preserve"> </w:t>
      </w:r>
      <w:r w:rsidRPr="000D4587">
        <w:rPr>
          <w:rFonts w:ascii="Times New Roman" w:hAnsi="Times New Roman" w:cs="Times New Roman"/>
          <w:lang w:val="kk-KZ"/>
        </w:rPr>
        <w:t xml:space="preserve"> облысы, Петропавл қ., Ул. Брусиловский, 20, (бухгалтерия ғимаратында, №2 кабинет).</w:t>
      </w:r>
    </w:p>
    <w:p w:rsidR="00CD18A1" w:rsidRPr="0036707E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36707E">
        <w:rPr>
          <w:rFonts w:ascii="Times New Roman" w:hAnsi="Times New Roman" w:cs="Times New Roman"/>
          <w:lang w:val="kk-KZ"/>
        </w:rPr>
        <w:t>Қосымша ақпарат пен анықтаманы 8 (7152) 52-52-35 телефоны арқылы алуға болады.</w:t>
      </w:r>
    </w:p>
    <w:sectPr w:rsidR="00CD18A1" w:rsidRPr="0036707E" w:rsidSect="00AB35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B3"/>
    <w:rsid w:val="000003D3"/>
    <w:rsid w:val="00001034"/>
    <w:rsid w:val="000025C6"/>
    <w:rsid w:val="00003EA7"/>
    <w:rsid w:val="00004C40"/>
    <w:rsid w:val="0000518B"/>
    <w:rsid w:val="000051AE"/>
    <w:rsid w:val="000072CB"/>
    <w:rsid w:val="00010071"/>
    <w:rsid w:val="00015060"/>
    <w:rsid w:val="00016723"/>
    <w:rsid w:val="000208FB"/>
    <w:rsid w:val="00025C81"/>
    <w:rsid w:val="000277D6"/>
    <w:rsid w:val="00027B40"/>
    <w:rsid w:val="00032FDE"/>
    <w:rsid w:val="000404FC"/>
    <w:rsid w:val="000420EB"/>
    <w:rsid w:val="000436B6"/>
    <w:rsid w:val="00043C6B"/>
    <w:rsid w:val="0004402B"/>
    <w:rsid w:val="00045DB5"/>
    <w:rsid w:val="00045F00"/>
    <w:rsid w:val="00047225"/>
    <w:rsid w:val="00050A98"/>
    <w:rsid w:val="000529B9"/>
    <w:rsid w:val="00053557"/>
    <w:rsid w:val="00053B63"/>
    <w:rsid w:val="00053F15"/>
    <w:rsid w:val="0005476A"/>
    <w:rsid w:val="00055095"/>
    <w:rsid w:val="0006296B"/>
    <w:rsid w:val="00063850"/>
    <w:rsid w:val="00064E08"/>
    <w:rsid w:val="00070899"/>
    <w:rsid w:val="0008183B"/>
    <w:rsid w:val="00084F02"/>
    <w:rsid w:val="00087AA3"/>
    <w:rsid w:val="00090D9C"/>
    <w:rsid w:val="00092D9E"/>
    <w:rsid w:val="00097717"/>
    <w:rsid w:val="000A2CBA"/>
    <w:rsid w:val="000A40C9"/>
    <w:rsid w:val="000A4873"/>
    <w:rsid w:val="000A4C76"/>
    <w:rsid w:val="000B3191"/>
    <w:rsid w:val="000B45E1"/>
    <w:rsid w:val="000D3855"/>
    <w:rsid w:val="000D4587"/>
    <w:rsid w:val="000D62B7"/>
    <w:rsid w:val="000E0648"/>
    <w:rsid w:val="000E0DCD"/>
    <w:rsid w:val="000E64F2"/>
    <w:rsid w:val="000F1C81"/>
    <w:rsid w:val="0010560D"/>
    <w:rsid w:val="0010707A"/>
    <w:rsid w:val="0011088C"/>
    <w:rsid w:val="001114E5"/>
    <w:rsid w:val="001125BB"/>
    <w:rsid w:val="0012270B"/>
    <w:rsid w:val="001248B4"/>
    <w:rsid w:val="001259C5"/>
    <w:rsid w:val="00127E97"/>
    <w:rsid w:val="00143A7C"/>
    <w:rsid w:val="0014660E"/>
    <w:rsid w:val="0014662E"/>
    <w:rsid w:val="001472B8"/>
    <w:rsid w:val="001500C2"/>
    <w:rsid w:val="00150C0A"/>
    <w:rsid w:val="00151318"/>
    <w:rsid w:val="00151CDF"/>
    <w:rsid w:val="0015345C"/>
    <w:rsid w:val="001558CC"/>
    <w:rsid w:val="001570E8"/>
    <w:rsid w:val="001624F8"/>
    <w:rsid w:val="001629B8"/>
    <w:rsid w:val="00167715"/>
    <w:rsid w:val="00167844"/>
    <w:rsid w:val="0017007B"/>
    <w:rsid w:val="0017090B"/>
    <w:rsid w:val="00170BF4"/>
    <w:rsid w:val="00176741"/>
    <w:rsid w:val="00183514"/>
    <w:rsid w:val="00190887"/>
    <w:rsid w:val="0019088B"/>
    <w:rsid w:val="00191E68"/>
    <w:rsid w:val="00195A4F"/>
    <w:rsid w:val="00196A41"/>
    <w:rsid w:val="001A4A99"/>
    <w:rsid w:val="001B143A"/>
    <w:rsid w:val="001B15FB"/>
    <w:rsid w:val="001B6624"/>
    <w:rsid w:val="001C02B7"/>
    <w:rsid w:val="001C20D9"/>
    <w:rsid w:val="001C78D7"/>
    <w:rsid w:val="001D2DB5"/>
    <w:rsid w:val="001D2FB1"/>
    <w:rsid w:val="001D41D4"/>
    <w:rsid w:val="001D4A9B"/>
    <w:rsid w:val="001D64FB"/>
    <w:rsid w:val="001D6CDB"/>
    <w:rsid w:val="001E097C"/>
    <w:rsid w:val="001E2249"/>
    <w:rsid w:val="001E33E7"/>
    <w:rsid w:val="001E4169"/>
    <w:rsid w:val="001E7405"/>
    <w:rsid w:val="001E7DFA"/>
    <w:rsid w:val="001F1250"/>
    <w:rsid w:val="001F2EC9"/>
    <w:rsid w:val="001F336F"/>
    <w:rsid w:val="001F39FB"/>
    <w:rsid w:val="001F6917"/>
    <w:rsid w:val="002003CF"/>
    <w:rsid w:val="00202600"/>
    <w:rsid w:val="00202A6B"/>
    <w:rsid w:val="002065FC"/>
    <w:rsid w:val="00206A16"/>
    <w:rsid w:val="00206C18"/>
    <w:rsid w:val="0021279D"/>
    <w:rsid w:val="00215F6F"/>
    <w:rsid w:val="00220130"/>
    <w:rsid w:val="00222D5C"/>
    <w:rsid w:val="00225326"/>
    <w:rsid w:val="00227E8B"/>
    <w:rsid w:val="00231335"/>
    <w:rsid w:val="00233845"/>
    <w:rsid w:val="00235CC0"/>
    <w:rsid w:val="00236371"/>
    <w:rsid w:val="00243157"/>
    <w:rsid w:val="00243913"/>
    <w:rsid w:val="00245209"/>
    <w:rsid w:val="0024598A"/>
    <w:rsid w:val="0026240E"/>
    <w:rsid w:val="00263130"/>
    <w:rsid w:val="00263654"/>
    <w:rsid w:val="00266B8C"/>
    <w:rsid w:val="00267284"/>
    <w:rsid w:val="0027177B"/>
    <w:rsid w:val="0027491F"/>
    <w:rsid w:val="0027574B"/>
    <w:rsid w:val="00276B5A"/>
    <w:rsid w:val="00290FBE"/>
    <w:rsid w:val="00292C71"/>
    <w:rsid w:val="002937F0"/>
    <w:rsid w:val="00296137"/>
    <w:rsid w:val="00297705"/>
    <w:rsid w:val="002A0F85"/>
    <w:rsid w:val="002A3697"/>
    <w:rsid w:val="002A6DDF"/>
    <w:rsid w:val="002B0C3E"/>
    <w:rsid w:val="002B2ED1"/>
    <w:rsid w:val="002B43EC"/>
    <w:rsid w:val="002C1DE7"/>
    <w:rsid w:val="002C2374"/>
    <w:rsid w:val="002C347C"/>
    <w:rsid w:val="002C3954"/>
    <w:rsid w:val="002D2080"/>
    <w:rsid w:val="002D54C8"/>
    <w:rsid w:val="002E328E"/>
    <w:rsid w:val="002E3885"/>
    <w:rsid w:val="002E7166"/>
    <w:rsid w:val="002F3923"/>
    <w:rsid w:val="002F3DBA"/>
    <w:rsid w:val="002F79E6"/>
    <w:rsid w:val="002F7F8E"/>
    <w:rsid w:val="00300A90"/>
    <w:rsid w:val="0031228A"/>
    <w:rsid w:val="003137F0"/>
    <w:rsid w:val="0031687E"/>
    <w:rsid w:val="003179CB"/>
    <w:rsid w:val="003202EF"/>
    <w:rsid w:val="00321AB2"/>
    <w:rsid w:val="00321D5A"/>
    <w:rsid w:val="00323F46"/>
    <w:rsid w:val="00324CE4"/>
    <w:rsid w:val="003266EA"/>
    <w:rsid w:val="003301C9"/>
    <w:rsid w:val="0033269F"/>
    <w:rsid w:val="00332E9B"/>
    <w:rsid w:val="00337750"/>
    <w:rsid w:val="00337AF7"/>
    <w:rsid w:val="00343D07"/>
    <w:rsid w:val="00345F7F"/>
    <w:rsid w:val="00347BCB"/>
    <w:rsid w:val="00351CAA"/>
    <w:rsid w:val="003543DF"/>
    <w:rsid w:val="0036358B"/>
    <w:rsid w:val="0036376E"/>
    <w:rsid w:val="0036707E"/>
    <w:rsid w:val="0037230C"/>
    <w:rsid w:val="0037321B"/>
    <w:rsid w:val="0037481F"/>
    <w:rsid w:val="00375F9B"/>
    <w:rsid w:val="00376DB7"/>
    <w:rsid w:val="00380194"/>
    <w:rsid w:val="00383A86"/>
    <w:rsid w:val="00384842"/>
    <w:rsid w:val="00386A8A"/>
    <w:rsid w:val="00387758"/>
    <w:rsid w:val="003915FE"/>
    <w:rsid w:val="00395FD7"/>
    <w:rsid w:val="003A1A1B"/>
    <w:rsid w:val="003A34B7"/>
    <w:rsid w:val="003A4CA1"/>
    <w:rsid w:val="003A6B81"/>
    <w:rsid w:val="003A7BA7"/>
    <w:rsid w:val="003B34C2"/>
    <w:rsid w:val="003B3B41"/>
    <w:rsid w:val="003B4A7B"/>
    <w:rsid w:val="003B5006"/>
    <w:rsid w:val="003C0308"/>
    <w:rsid w:val="003C0F5F"/>
    <w:rsid w:val="003C2062"/>
    <w:rsid w:val="003C26B6"/>
    <w:rsid w:val="003C2838"/>
    <w:rsid w:val="003C4B57"/>
    <w:rsid w:val="003C5B8C"/>
    <w:rsid w:val="003D0B56"/>
    <w:rsid w:val="003E6A00"/>
    <w:rsid w:val="003F0241"/>
    <w:rsid w:val="003F1821"/>
    <w:rsid w:val="003F1A0E"/>
    <w:rsid w:val="003F29A2"/>
    <w:rsid w:val="004032EA"/>
    <w:rsid w:val="0040591D"/>
    <w:rsid w:val="004135EF"/>
    <w:rsid w:val="0041489B"/>
    <w:rsid w:val="004153A3"/>
    <w:rsid w:val="00416A9D"/>
    <w:rsid w:val="0041715A"/>
    <w:rsid w:val="00422C31"/>
    <w:rsid w:val="00423C85"/>
    <w:rsid w:val="0042547D"/>
    <w:rsid w:val="00430E71"/>
    <w:rsid w:val="00432484"/>
    <w:rsid w:val="00434EE2"/>
    <w:rsid w:val="00436BE3"/>
    <w:rsid w:val="00436E2F"/>
    <w:rsid w:val="00437F69"/>
    <w:rsid w:val="00441392"/>
    <w:rsid w:val="00442D7F"/>
    <w:rsid w:val="0044381D"/>
    <w:rsid w:val="00445F41"/>
    <w:rsid w:val="0044799F"/>
    <w:rsid w:val="0045428D"/>
    <w:rsid w:val="0045476F"/>
    <w:rsid w:val="0046019B"/>
    <w:rsid w:val="00460D17"/>
    <w:rsid w:val="00462480"/>
    <w:rsid w:val="004641E4"/>
    <w:rsid w:val="004665CB"/>
    <w:rsid w:val="00473CE3"/>
    <w:rsid w:val="00476696"/>
    <w:rsid w:val="004804B5"/>
    <w:rsid w:val="0048757B"/>
    <w:rsid w:val="0049010E"/>
    <w:rsid w:val="0049011B"/>
    <w:rsid w:val="004944E5"/>
    <w:rsid w:val="00496084"/>
    <w:rsid w:val="0049669C"/>
    <w:rsid w:val="00496AEF"/>
    <w:rsid w:val="004B02CE"/>
    <w:rsid w:val="004B2646"/>
    <w:rsid w:val="004C2948"/>
    <w:rsid w:val="004C32D7"/>
    <w:rsid w:val="004C379D"/>
    <w:rsid w:val="004C4777"/>
    <w:rsid w:val="004C5EEB"/>
    <w:rsid w:val="004C76DB"/>
    <w:rsid w:val="004D2B16"/>
    <w:rsid w:val="004D4C24"/>
    <w:rsid w:val="004E0E77"/>
    <w:rsid w:val="004E16D7"/>
    <w:rsid w:val="004E437C"/>
    <w:rsid w:val="004E6B27"/>
    <w:rsid w:val="004E6BA7"/>
    <w:rsid w:val="004E7217"/>
    <w:rsid w:val="004F112A"/>
    <w:rsid w:val="00500A39"/>
    <w:rsid w:val="00501C58"/>
    <w:rsid w:val="00505E4D"/>
    <w:rsid w:val="005060E5"/>
    <w:rsid w:val="00506BCF"/>
    <w:rsid w:val="00507A5D"/>
    <w:rsid w:val="00507A60"/>
    <w:rsid w:val="00510992"/>
    <w:rsid w:val="005132BD"/>
    <w:rsid w:val="00514131"/>
    <w:rsid w:val="0051711D"/>
    <w:rsid w:val="005204DB"/>
    <w:rsid w:val="00520DB7"/>
    <w:rsid w:val="0053052F"/>
    <w:rsid w:val="00537593"/>
    <w:rsid w:val="00537BEF"/>
    <w:rsid w:val="005450BE"/>
    <w:rsid w:val="00553A6B"/>
    <w:rsid w:val="00555A82"/>
    <w:rsid w:val="0055652A"/>
    <w:rsid w:val="00557542"/>
    <w:rsid w:val="00560BF4"/>
    <w:rsid w:val="005614B8"/>
    <w:rsid w:val="0056240F"/>
    <w:rsid w:val="0056621D"/>
    <w:rsid w:val="00566C7D"/>
    <w:rsid w:val="00566EDD"/>
    <w:rsid w:val="005673B9"/>
    <w:rsid w:val="005717BB"/>
    <w:rsid w:val="00573B6D"/>
    <w:rsid w:val="0057458B"/>
    <w:rsid w:val="005777D3"/>
    <w:rsid w:val="00584001"/>
    <w:rsid w:val="00584315"/>
    <w:rsid w:val="00584A93"/>
    <w:rsid w:val="0058740D"/>
    <w:rsid w:val="00592C1B"/>
    <w:rsid w:val="00593F99"/>
    <w:rsid w:val="005970AB"/>
    <w:rsid w:val="005A5821"/>
    <w:rsid w:val="005A624B"/>
    <w:rsid w:val="005A6D05"/>
    <w:rsid w:val="005B027E"/>
    <w:rsid w:val="005B079F"/>
    <w:rsid w:val="005B29D7"/>
    <w:rsid w:val="005B31DF"/>
    <w:rsid w:val="005B3898"/>
    <w:rsid w:val="005B491C"/>
    <w:rsid w:val="005B4CB3"/>
    <w:rsid w:val="005B7681"/>
    <w:rsid w:val="005C010C"/>
    <w:rsid w:val="005C3D35"/>
    <w:rsid w:val="005C440D"/>
    <w:rsid w:val="005D407F"/>
    <w:rsid w:val="005E0904"/>
    <w:rsid w:val="005E4F53"/>
    <w:rsid w:val="005E51F4"/>
    <w:rsid w:val="005E5CC4"/>
    <w:rsid w:val="005E6E10"/>
    <w:rsid w:val="005F1C45"/>
    <w:rsid w:val="005F3763"/>
    <w:rsid w:val="005F7408"/>
    <w:rsid w:val="00600D13"/>
    <w:rsid w:val="006026B8"/>
    <w:rsid w:val="00604825"/>
    <w:rsid w:val="006073DA"/>
    <w:rsid w:val="00610BED"/>
    <w:rsid w:val="0061221C"/>
    <w:rsid w:val="006166C0"/>
    <w:rsid w:val="00620B38"/>
    <w:rsid w:val="00622554"/>
    <w:rsid w:val="006230BD"/>
    <w:rsid w:val="006233F8"/>
    <w:rsid w:val="00630EA0"/>
    <w:rsid w:val="00634391"/>
    <w:rsid w:val="006449A3"/>
    <w:rsid w:val="00644C94"/>
    <w:rsid w:val="00645A05"/>
    <w:rsid w:val="006479E0"/>
    <w:rsid w:val="00647F07"/>
    <w:rsid w:val="00652C07"/>
    <w:rsid w:val="006533FB"/>
    <w:rsid w:val="0065468A"/>
    <w:rsid w:val="00654D94"/>
    <w:rsid w:val="006624AB"/>
    <w:rsid w:val="0066403E"/>
    <w:rsid w:val="00664AC5"/>
    <w:rsid w:val="0066556A"/>
    <w:rsid w:val="006670A8"/>
    <w:rsid w:val="006734C7"/>
    <w:rsid w:val="00673A1B"/>
    <w:rsid w:val="00686643"/>
    <w:rsid w:val="00687558"/>
    <w:rsid w:val="00690319"/>
    <w:rsid w:val="006912CB"/>
    <w:rsid w:val="00691A0A"/>
    <w:rsid w:val="00694C5E"/>
    <w:rsid w:val="00696C97"/>
    <w:rsid w:val="006A1BCF"/>
    <w:rsid w:val="006A2B3F"/>
    <w:rsid w:val="006A6B7B"/>
    <w:rsid w:val="006B03B6"/>
    <w:rsid w:val="006B2FAE"/>
    <w:rsid w:val="006B6827"/>
    <w:rsid w:val="006B6FCB"/>
    <w:rsid w:val="006C1367"/>
    <w:rsid w:val="006C35F0"/>
    <w:rsid w:val="006C7234"/>
    <w:rsid w:val="006D1D1F"/>
    <w:rsid w:val="006D31D7"/>
    <w:rsid w:val="006D4239"/>
    <w:rsid w:val="006D4B98"/>
    <w:rsid w:val="006D56B6"/>
    <w:rsid w:val="006D5BC8"/>
    <w:rsid w:val="006D7640"/>
    <w:rsid w:val="006E12F8"/>
    <w:rsid w:val="006E17BA"/>
    <w:rsid w:val="006E4710"/>
    <w:rsid w:val="006E5A72"/>
    <w:rsid w:val="006F15A7"/>
    <w:rsid w:val="006F1F58"/>
    <w:rsid w:val="006F3902"/>
    <w:rsid w:val="006F3CA5"/>
    <w:rsid w:val="006F6EF6"/>
    <w:rsid w:val="007009E5"/>
    <w:rsid w:val="00702853"/>
    <w:rsid w:val="007035AE"/>
    <w:rsid w:val="00707CBA"/>
    <w:rsid w:val="00710B73"/>
    <w:rsid w:val="007112EE"/>
    <w:rsid w:val="007119A3"/>
    <w:rsid w:val="00712391"/>
    <w:rsid w:val="0071424B"/>
    <w:rsid w:val="00721295"/>
    <w:rsid w:val="00722340"/>
    <w:rsid w:val="007235CA"/>
    <w:rsid w:val="0072490B"/>
    <w:rsid w:val="00724B4B"/>
    <w:rsid w:val="00731174"/>
    <w:rsid w:val="00732185"/>
    <w:rsid w:val="00733597"/>
    <w:rsid w:val="007358C9"/>
    <w:rsid w:val="00737F38"/>
    <w:rsid w:val="0074075E"/>
    <w:rsid w:val="00741ED6"/>
    <w:rsid w:val="007427E1"/>
    <w:rsid w:val="00742B37"/>
    <w:rsid w:val="00743042"/>
    <w:rsid w:val="00744DA4"/>
    <w:rsid w:val="007456E6"/>
    <w:rsid w:val="00750183"/>
    <w:rsid w:val="00750775"/>
    <w:rsid w:val="00750A24"/>
    <w:rsid w:val="00750E61"/>
    <w:rsid w:val="00751106"/>
    <w:rsid w:val="00752382"/>
    <w:rsid w:val="00754FCA"/>
    <w:rsid w:val="0076269E"/>
    <w:rsid w:val="00763777"/>
    <w:rsid w:val="00765211"/>
    <w:rsid w:val="00767B8F"/>
    <w:rsid w:val="007704A2"/>
    <w:rsid w:val="00773726"/>
    <w:rsid w:val="00774334"/>
    <w:rsid w:val="007751E0"/>
    <w:rsid w:val="00777750"/>
    <w:rsid w:val="00777E36"/>
    <w:rsid w:val="007813C1"/>
    <w:rsid w:val="00786D15"/>
    <w:rsid w:val="00790BC1"/>
    <w:rsid w:val="00793C4F"/>
    <w:rsid w:val="007958F4"/>
    <w:rsid w:val="00797AFF"/>
    <w:rsid w:val="007A2CE4"/>
    <w:rsid w:val="007A50F0"/>
    <w:rsid w:val="007A689F"/>
    <w:rsid w:val="007B1D19"/>
    <w:rsid w:val="007B4608"/>
    <w:rsid w:val="007B4C23"/>
    <w:rsid w:val="007B51BC"/>
    <w:rsid w:val="007B63B7"/>
    <w:rsid w:val="007B7CBC"/>
    <w:rsid w:val="007C03A2"/>
    <w:rsid w:val="007C1412"/>
    <w:rsid w:val="007C17E5"/>
    <w:rsid w:val="007C2806"/>
    <w:rsid w:val="007C5D6D"/>
    <w:rsid w:val="007C5E28"/>
    <w:rsid w:val="007D305C"/>
    <w:rsid w:val="007D30FF"/>
    <w:rsid w:val="007D4797"/>
    <w:rsid w:val="007D7DC2"/>
    <w:rsid w:val="007E3192"/>
    <w:rsid w:val="007E3A6F"/>
    <w:rsid w:val="007E57DF"/>
    <w:rsid w:val="007E7B78"/>
    <w:rsid w:val="007F0F22"/>
    <w:rsid w:val="007F4992"/>
    <w:rsid w:val="007F5156"/>
    <w:rsid w:val="007F590C"/>
    <w:rsid w:val="007F593C"/>
    <w:rsid w:val="008005CF"/>
    <w:rsid w:val="00803755"/>
    <w:rsid w:val="008043BA"/>
    <w:rsid w:val="00806584"/>
    <w:rsid w:val="00806D42"/>
    <w:rsid w:val="0081021B"/>
    <w:rsid w:val="00810FA3"/>
    <w:rsid w:val="0081267E"/>
    <w:rsid w:val="008135B4"/>
    <w:rsid w:val="00815016"/>
    <w:rsid w:val="00816CB8"/>
    <w:rsid w:val="008200EA"/>
    <w:rsid w:val="00821689"/>
    <w:rsid w:val="00823AE8"/>
    <w:rsid w:val="00826687"/>
    <w:rsid w:val="00831FDE"/>
    <w:rsid w:val="00832D91"/>
    <w:rsid w:val="00834D75"/>
    <w:rsid w:val="00835757"/>
    <w:rsid w:val="008357A2"/>
    <w:rsid w:val="00844C90"/>
    <w:rsid w:val="008456D9"/>
    <w:rsid w:val="00845E4F"/>
    <w:rsid w:val="00857EC5"/>
    <w:rsid w:val="0086124B"/>
    <w:rsid w:val="0086323B"/>
    <w:rsid w:val="008647BA"/>
    <w:rsid w:val="00865F51"/>
    <w:rsid w:val="00867219"/>
    <w:rsid w:val="008754F6"/>
    <w:rsid w:val="008775C7"/>
    <w:rsid w:val="00883AA9"/>
    <w:rsid w:val="00890D48"/>
    <w:rsid w:val="00892BAF"/>
    <w:rsid w:val="00892CDF"/>
    <w:rsid w:val="00894AFA"/>
    <w:rsid w:val="008A134B"/>
    <w:rsid w:val="008A20EB"/>
    <w:rsid w:val="008A2530"/>
    <w:rsid w:val="008A3FA6"/>
    <w:rsid w:val="008B1B96"/>
    <w:rsid w:val="008B561F"/>
    <w:rsid w:val="008B5C99"/>
    <w:rsid w:val="008B6FB2"/>
    <w:rsid w:val="008B7620"/>
    <w:rsid w:val="008C21E3"/>
    <w:rsid w:val="008C4FD8"/>
    <w:rsid w:val="008C5715"/>
    <w:rsid w:val="008D0047"/>
    <w:rsid w:val="008D23EC"/>
    <w:rsid w:val="008D4207"/>
    <w:rsid w:val="008D5E0B"/>
    <w:rsid w:val="008D6D48"/>
    <w:rsid w:val="008D70E5"/>
    <w:rsid w:val="008E1564"/>
    <w:rsid w:val="008E7E5C"/>
    <w:rsid w:val="008E7F51"/>
    <w:rsid w:val="008F17E9"/>
    <w:rsid w:val="008F1FC0"/>
    <w:rsid w:val="008F3C8B"/>
    <w:rsid w:val="008F4FDA"/>
    <w:rsid w:val="009029ED"/>
    <w:rsid w:val="009041CC"/>
    <w:rsid w:val="00905EFE"/>
    <w:rsid w:val="00910A4A"/>
    <w:rsid w:val="00913C5D"/>
    <w:rsid w:val="0091710A"/>
    <w:rsid w:val="009179C9"/>
    <w:rsid w:val="00917A2A"/>
    <w:rsid w:val="00920856"/>
    <w:rsid w:val="00920D33"/>
    <w:rsid w:val="009303AC"/>
    <w:rsid w:val="0093399F"/>
    <w:rsid w:val="00935A45"/>
    <w:rsid w:val="00936F05"/>
    <w:rsid w:val="009434C2"/>
    <w:rsid w:val="00944EDA"/>
    <w:rsid w:val="009457B3"/>
    <w:rsid w:val="0094586C"/>
    <w:rsid w:val="00945AD6"/>
    <w:rsid w:val="00965109"/>
    <w:rsid w:val="00965E4E"/>
    <w:rsid w:val="009777B9"/>
    <w:rsid w:val="009804B0"/>
    <w:rsid w:val="009862FF"/>
    <w:rsid w:val="009913B5"/>
    <w:rsid w:val="00992879"/>
    <w:rsid w:val="009945BF"/>
    <w:rsid w:val="009A291B"/>
    <w:rsid w:val="009A5D4B"/>
    <w:rsid w:val="009A6976"/>
    <w:rsid w:val="009B006E"/>
    <w:rsid w:val="009B06CC"/>
    <w:rsid w:val="009B1C69"/>
    <w:rsid w:val="009B318A"/>
    <w:rsid w:val="009B5510"/>
    <w:rsid w:val="009C0A0E"/>
    <w:rsid w:val="009C0CDA"/>
    <w:rsid w:val="009C244A"/>
    <w:rsid w:val="009C2736"/>
    <w:rsid w:val="009C4CDC"/>
    <w:rsid w:val="009C4E2A"/>
    <w:rsid w:val="009D1D31"/>
    <w:rsid w:val="009D2131"/>
    <w:rsid w:val="009D47BF"/>
    <w:rsid w:val="009D51E3"/>
    <w:rsid w:val="009D5D54"/>
    <w:rsid w:val="009D768D"/>
    <w:rsid w:val="009E1BCC"/>
    <w:rsid w:val="009E28CC"/>
    <w:rsid w:val="009E7B39"/>
    <w:rsid w:val="009F1493"/>
    <w:rsid w:val="009F272C"/>
    <w:rsid w:val="009F70DE"/>
    <w:rsid w:val="00A013AF"/>
    <w:rsid w:val="00A028B0"/>
    <w:rsid w:val="00A03F0D"/>
    <w:rsid w:val="00A05EBC"/>
    <w:rsid w:val="00A06E02"/>
    <w:rsid w:val="00A07427"/>
    <w:rsid w:val="00A1276B"/>
    <w:rsid w:val="00A13704"/>
    <w:rsid w:val="00A14042"/>
    <w:rsid w:val="00A14DC5"/>
    <w:rsid w:val="00A23C38"/>
    <w:rsid w:val="00A2411C"/>
    <w:rsid w:val="00A2498D"/>
    <w:rsid w:val="00A264B5"/>
    <w:rsid w:val="00A2722F"/>
    <w:rsid w:val="00A3297E"/>
    <w:rsid w:val="00A336C6"/>
    <w:rsid w:val="00A40E9A"/>
    <w:rsid w:val="00A41304"/>
    <w:rsid w:val="00A42F2B"/>
    <w:rsid w:val="00A446F5"/>
    <w:rsid w:val="00A46437"/>
    <w:rsid w:val="00A50BD5"/>
    <w:rsid w:val="00A56B5A"/>
    <w:rsid w:val="00A57B49"/>
    <w:rsid w:val="00A57FCF"/>
    <w:rsid w:val="00A61E08"/>
    <w:rsid w:val="00A64F51"/>
    <w:rsid w:val="00A74D13"/>
    <w:rsid w:val="00A76E4E"/>
    <w:rsid w:val="00A80A19"/>
    <w:rsid w:val="00A814A3"/>
    <w:rsid w:val="00A83A6E"/>
    <w:rsid w:val="00A86D67"/>
    <w:rsid w:val="00A942F1"/>
    <w:rsid w:val="00A9480C"/>
    <w:rsid w:val="00A94F61"/>
    <w:rsid w:val="00AA0934"/>
    <w:rsid w:val="00AA209C"/>
    <w:rsid w:val="00AA20B3"/>
    <w:rsid w:val="00AA574B"/>
    <w:rsid w:val="00AA68CB"/>
    <w:rsid w:val="00AB02F2"/>
    <w:rsid w:val="00AB07F8"/>
    <w:rsid w:val="00AB29CC"/>
    <w:rsid w:val="00AB35E9"/>
    <w:rsid w:val="00AB5671"/>
    <w:rsid w:val="00AC126B"/>
    <w:rsid w:val="00AC17F0"/>
    <w:rsid w:val="00AC1FD4"/>
    <w:rsid w:val="00AC5BE1"/>
    <w:rsid w:val="00AC6721"/>
    <w:rsid w:val="00AD2DD4"/>
    <w:rsid w:val="00AD69B2"/>
    <w:rsid w:val="00AF1BAD"/>
    <w:rsid w:val="00AF1F3A"/>
    <w:rsid w:val="00AF3758"/>
    <w:rsid w:val="00AF4791"/>
    <w:rsid w:val="00AF55F0"/>
    <w:rsid w:val="00B01D4B"/>
    <w:rsid w:val="00B02A8E"/>
    <w:rsid w:val="00B111D6"/>
    <w:rsid w:val="00B12797"/>
    <w:rsid w:val="00B13254"/>
    <w:rsid w:val="00B147DA"/>
    <w:rsid w:val="00B1529B"/>
    <w:rsid w:val="00B15F3E"/>
    <w:rsid w:val="00B17FC3"/>
    <w:rsid w:val="00B21224"/>
    <w:rsid w:val="00B2151A"/>
    <w:rsid w:val="00B21DE6"/>
    <w:rsid w:val="00B22C0A"/>
    <w:rsid w:val="00B27A29"/>
    <w:rsid w:val="00B27B8E"/>
    <w:rsid w:val="00B27B9B"/>
    <w:rsid w:val="00B32DCC"/>
    <w:rsid w:val="00B34FFA"/>
    <w:rsid w:val="00B36C23"/>
    <w:rsid w:val="00B36F70"/>
    <w:rsid w:val="00B41848"/>
    <w:rsid w:val="00B458C6"/>
    <w:rsid w:val="00B466D7"/>
    <w:rsid w:val="00B500D0"/>
    <w:rsid w:val="00B523A9"/>
    <w:rsid w:val="00B53BA7"/>
    <w:rsid w:val="00B56B8C"/>
    <w:rsid w:val="00B56E0C"/>
    <w:rsid w:val="00B601DF"/>
    <w:rsid w:val="00B60481"/>
    <w:rsid w:val="00B60DB5"/>
    <w:rsid w:val="00B65259"/>
    <w:rsid w:val="00B6532B"/>
    <w:rsid w:val="00B6578A"/>
    <w:rsid w:val="00B65DBD"/>
    <w:rsid w:val="00B73A76"/>
    <w:rsid w:val="00B75AC8"/>
    <w:rsid w:val="00B760F0"/>
    <w:rsid w:val="00B76D3F"/>
    <w:rsid w:val="00B819ED"/>
    <w:rsid w:val="00B8631F"/>
    <w:rsid w:val="00B86DD0"/>
    <w:rsid w:val="00B877A5"/>
    <w:rsid w:val="00B87D8A"/>
    <w:rsid w:val="00B94105"/>
    <w:rsid w:val="00B97EB2"/>
    <w:rsid w:val="00BA1854"/>
    <w:rsid w:val="00BA4973"/>
    <w:rsid w:val="00BA7CFD"/>
    <w:rsid w:val="00BB1E88"/>
    <w:rsid w:val="00BB5C7E"/>
    <w:rsid w:val="00BC3849"/>
    <w:rsid w:val="00BC5983"/>
    <w:rsid w:val="00BC6985"/>
    <w:rsid w:val="00BC6A16"/>
    <w:rsid w:val="00BC6CB5"/>
    <w:rsid w:val="00BC71AE"/>
    <w:rsid w:val="00BC7CB6"/>
    <w:rsid w:val="00BD4D46"/>
    <w:rsid w:val="00BD4EDB"/>
    <w:rsid w:val="00BD5332"/>
    <w:rsid w:val="00BD7B01"/>
    <w:rsid w:val="00BD7F1F"/>
    <w:rsid w:val="00BF0100"/>
    <w:rsid w:val="00BF29F5"/>
    <w:rsid w:val="00BF2C03"/>
    <w:rsid w:val="00BF2FD6"/>
    <w:rsid w:val="00C010A3"/>
    <w:rsid w:val="00C01ED8"/>
    <w:rsid w:val="00C02F2D"/>
    <w:rsid w:val="00C039B6"/>
    <w:rsid w:val="00C03B4C"/>
    <w:rsid w:val="00C03F76"/>
    <w:rsid w:val="00C04338"/>
    <w:rsid w:val="00C07501"/>
    <w:rsid w:val="00C10F9F"/>
    <w:rsid w:val="00C11975"/>
    <w:rsid w:val="00C12001"/>
    <w:rsid w:val="00C148E2"/>
    <w:rsid w:val="00C20358"/>
    <w:rsid w:val="00C31A16"/>
    <w:rsid w:val="00C320E6"/>
    <w:rsid w:val="00C33182"/>
    <w:rsid w:val="00C36AB0"/>
    <w:rsid w:val="00C37766"/>
    <w:rsid w:val="00C41C09"/>
    <w:rsid w:val="00C44F7B"/>
    <w:rsid w:val="00C45D71"/>
    <w:rsid w:val="00C50AB1"/>
    <w:rsid w:val="00C52806"/>
    <w:rsid w:val="00C552CD"/>
    <w:rsid w:val="00C56BB4"/>
    <w:rsid w:val="00C716ED"/>
    <w:rsid w:val="00C77D4E"/>
    <w:rsid w:val="00C80C7D"/>
    <w:rsid w:val="00C82382"/>
    <w:rsid w:val="00C8297C"/>
    <w:rsid w:val="00C82D37"/>
    <w:rsid w:val="00C84373"/>
    <w:rsid w:val="00C84C0D"/>
    <w:rsid w:val="00C85D8B"/>
    <w:rsid w:val="00C86835"/>
    <w:rsid w:val="00C87403"/>
    <w:rsid w:val="00C933EC"/>
    <w:rsid w:val="00C97DB6"/>
    <w:rsid w:val="00CA04E8"/>
    <w:rsid w:val="00CA5133"/>
    <w:rsid w:val="00CA7A1B"/>
    <w:rsid w:val="00CB1758"/>
    <w:rsid w:val="00CB547C"/>
    <w:rsid w:val="00CB6127"/>
    <w:rsid w:val="00CB6489"/>
    <w:rsid w:val="00CB67B8"/>
    <w:rsid w:val="00CC1369"/>
    <w:rsid w:val="00CC3FBC"/>
    <w:rsid w:val="00CC6644"/>
    <w:rsid w:val="00CD18A1"/>
    <w:rsid w:val="00CD37D8"/>
    <w:rsid w:val="00CD7273"/>
    <w:rsid w:val="00CE0314"/>
    <w:rsid w:val="00CE049B"/>
    <w:rsid w:val="00CE08F3"/>
    <w:rsid w:val="00CE4483"/>
    <w:rsid w:val="00CE4753"/>
    <w:rsid w:val="00CE4A47"/>
    <w:rsid w:val="00CE55B2"/>
    <w:rsid w:val="00CF022D"/>
    <w:rsid w:val="00CF20BB"/>
    <w:rsid w:val="00CF5909"/>
    <w:rsid w:val="00CF5AA8"/>
    <w:rsid w:val="00CF76F1"/>
    <w:rsid w:val="00D000CA"/>
    <w:rsid w:val="00D0085E"/>
    <w:rsid w:val="00D018E2"/>
    <w:rsid w:val="00D063B8"/>
    <w:rsid w:val="00D07AF9"/>
    <w:rsid w:val="00D11C76"/>
    <w:rsid w:val="00D135D6"/>
    <w:rsid w:val="00D22E7B"/>
    <w:rsid w:val="00D23418"/>
    <w:rsid w:val="00D26715"/>
    <w:rsid w:val="00D271EB"/>
    <w:rsid w:val="00D27510"/>
    <w:rsid w:val="00D3034D"/>
    <w:rsid w:val="00D310C0"/>
    <w:rsid w:val="00D37DFC"/>
    <w:rsid w:val="00D41BBF"/>
    <w:rsid w:val="00D41D01"/>
    <w:rsid w:val="00D43453"/>
    <w:rsid w:val="00D436C6"/>
    <w:rsid w:val="00D4385B"/>
    <w:rsid w:val="00D46F81"/>
    <w:rsid w:val="00D51F52"/>
    <w:rsid w:val="00D5249A"/>
    <w:rsid w:val="00D55A3B"/>
    <w:rsid w:val="00D575C4"/>
    <w:rsid w:val="00D577FC"/>
    <w:rsid w:val="00D61090"/>
    <w:rsid w:val="00D62357"/>
    <w:rsid w:val="00D631BF"/>
    <w:rsid w:val="00D7062A"/>
    <w:rsid w:val="00D70A2C"/>
    <w:rsid w:val="00D71C68"/>
    <w:rsid w:val="00D728B5"/>
    <w:rsid w:val="00D729C7"/>
    <w:rsid w:val="00D83A4E"/>
    <w:rsid w:val="00D926D0"/>
    <w:rsid w:val="00D94098"/>
    <w:rsid w:val="00D97125"/>
    <w:rsid w:val="00DA51CF"/>
    <w:rsid w:val="00DA5495"/>
    <w:rsid w:val="00DA55C1"/>
    <w:rsid w:val="00DB09C7"/>
    <w:rsid w:val="00DB2D8F"/>
    <w:rsid w:val="00DB6AB6"/>
    <w:rsid w:val="00DC068D"/>
    <w:rsid w:val="00DC0E65"/>
    <w:rsid w:val="00DC19B4"/>
    <w:rsid w:val="00DC4731"/>
    <w:rsid w:val="00DE193E"/>
    <w:rsid w:val="00DE1C25"/>
    <w:rsid w:val="00DE79AC"/>
    <w:rsid w:val="00DE7A81"/>
    <w:rsid w:val="00DF2B9D"/>
    <w:rsid w:val="00DF76FD"/>
    <w:rsid w:val="00E0410F"/>
    <w:rsid w:val="00E05B94"/>
    <w:rsid w:val="00E10082"/>
    <w:rsid w:val="00E132DD"/>
    <w:rsid w:val="00E15051"/>
    <w:rsid w:val="00E20718"/>
    <w:rsid w:val="00E2095C"/>
    <w:rsid w:val="00E219D5"/>
    <w:rsid w:val="00E24273"/>
    <w:rsid w:val="00E31D42"/>
    <w:rsid w:val="00E325AC"/>
    <w:rsid w:val="00E32A38"/>
    <w:rsid w:val="00E33093"/>
    <w:rsid w:val="00E34EA3"/>
    <w:rsid w:val="00E3612E"/>
    <w:rsid w:val="00E36320"/>
    <w:rsid w:val="00E461F0"/>
    <w:rsid w:val="00E548BD"/>
    <w:rsid w:val="00E550F9"/>
    <w:rsid w:val="00E5630D"/>
    <w:rsid w:val="00E5633A"/>
    <w:rsid w:val="00E63D09"/>
    <w:rsid w:val="00E70358"/>
    <w:rsid w:val="00E7361A"/>
    <w:rsid w:val="00E73936"/>
    <w:rsid w:val="00E74DB6"/>
    <w:rsid w:val="00E77C8F"/>
    <w:rsid w:val="00E8143B"/>
    <w:rsid w:val="00E8159D"/>
    <w:rsid w:val="00E83FB6"/>
    <w:rsid w:val="00E8575E"/>
    <w:rsid w:val="00E93AA8"/>
    <w:rsid w:val="00E942FC"/>
    <w:rsid w:val="00EA13FB"/>
    <w:rsid w:val="00EA220A"/>
    <w:rsid w:val="00EA4891"/>
    <w:rsid w:val="00EA697F"/>
    <w:rsid w:val="00EB3502"/>
    <w:rsid w:val="00EB3D80"/>
    <w:rsid w:val="00EB5789"/>
    <w:rsid w:val="00EB6A88"/>
    <w:rsid w:val="00EB75ED"/>
    <w:rsid w:val="00EB7629"/>
    <w:rsid w:val="00EC35BE"/>
    <w:rsid w:val="00EC691F"/>
    <w:rsid w:val="00ED2C17"/>
    <w:rsid w:val="00ED345A"/>
    <w:rsid w:val="00EE3484"/>
    <w:rsid w:val="00EE44E9"/>
    <w:rsid w:val="00EE4934"/>
    <w:rsid w:val="00EE53F2"/>
    <w:rsid w:val="00EE70C9"/>
    <w:rsid w:val="00EF125C"/>
    <w:rsid w:val="00EF365E"/>
    <w:rsid w:val="00EF4E9F"/>
    <w:rsid w:val="00F00E11"/>
    <w:rsid w:val="00F0770E"/>
    <w:rsid w:val="00F17105"/>
    <w:rsid w:val="00F22D44"/>
    <w:rsid w:val="00F25259"/>
    <w:rsid w:val="00F26BD7"/>
    <w:rsid w:val="00F31E42"/>
    <w:rsid w:val="00F4395A"/>
    <w:rsid w:val="00F439F2"/>
    <w:rsid w:val="00F45663"/>
    <w:rsid w:val="00F50149"/>
    <w:rsid w:val="00F50B34"/>
    <w:rsid w:val="00F5124E"/>
    <w:rsid w:val="00F52CD3"/>
    <w:rsid w:val="00F57B57"/>
    <w:rsid w:val="00F6726D"/>
    <w:rsid w:val="00F70C19"/>
    <w:rsid w:val="00F71C2F"/>
    <w:rsid w:val="00F731BB"/>
    <w:rsid w:val="00F75A59"/>
    <w:rsid w:val="00F76690"/>
    <w:rsid w:val="00F85978"/>
    <w:rsid w:val="00F85BBD"/>
    <w:rsid w:val="00F869A2"/>
    <w:rsid w:val="00F90998"/>
    <w:rsid w:val="00F92EEF"/>
    <w:rsid w:val="00F9452E"/>
    <w:rsid w:val="00F94570"/>
    <w:rsid w:val="00FA088F"/>
    <w:rsid w:val="00FA44DF"/>
    <w:rsid w:val="00FA6971"/>
    <w:rsid w:val="00FB3D16"/>
    <w:rsid w:val="00FB3F85"/>
    <w:rsid w:val="00FB4363"/>
    <w:rsid w:val="00FB6059"/>
    <w:rsid w:val="00FC78E6"/>
    <w:rsid w:val="00FD158E"/>
    <w:rsid w:val="00FD7C30"/>
    <w:rsid w:val="00FE1612"/>
    <w:rsid w:val="00FE3433"/>
    <w:rsid w:val="00FE4A8B"/>
    <w:rsid w:val="00FE5009"/>
    <w:rsid w:val="00FE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0E5A0-47BD-4125-863F-1FFEE0F9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A6B7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A6B7B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94344-92FA-45F3-A4CB-8F6A4ADD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7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Лена ГЗ</cp:lastModifiedBy>
  <cp:revision>181</cp:revision>
  <cp:lastPrinted>2022-04-07T09:08:00Z</cp:lastPrinted>
  <dcterms:created xsi:type="dcterms:W3CDTF">2022-03-03T10:24:00Z</dcterms:created>
  <dcterms:modified xsi:type="dcterms:W3CDTF">2022-04-07T09:53:00Z</dcterms:modified>
</cp:coreProperties>
</file>